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3C5464" w14:textId="77777777" w:rsidR="00DF3DEB" w:rsidRDefault="00DF3DEB">
      <w:pPr>
        <w:pStyle w:val="CoverPage"/>
        <w:rPr>
          <w:b/>
          <w:sz w:val="52"/>
          <w:szCs w:val="52"/>
        </w:rPr>
      </w:pPr>
    </w:p>
    <w:p w14:paraId="557E78A9" w14:textId="77777777" w:rsidR="00DF3DEB" w:rsidRDefault="00DF3DEB">
      <w:pPr>
        <w:pStyle w:val="CoverPage"/>
        <w:rPr>
          <w:b/>
          <w:sz w:val="52"/>
          <w:szCs w:val="52"/>
        </w:rPr>
      </w:pPr>
    </w:p>
    <w:p w14:paraId="6FE7E0CE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DA830E1" w14:textId="77777777" w:rsidR="00DF3DEB" w:rsidRDefault="00DF3DEB">
      <w:pPr>
        <w:pStyle w:val="CoverPage"/>
        <w:rPr>
          <w:b/>
          <w:sz w:val="52"/>
          <w:szCs w:val="52"/>
        </w:rPr>
      </w:pPr>
    </w:p>
    <w:p w14:paraId="2867ECE6" w14:textId="77777777" w:rsidR="00DF3DEB" w:rsidRDefault="00DF3DEB">
      <w:pPr>
        <w:pStyle w:val="CoverPage"/>
        <w:rPr>
          <w:b/>
          <w:sz w:val="52"/>
          <w:szCs w:val="52"/>
        </w:rPr>
      </w:pPr>
    </w:p>
    <w:p w14:paraId="35F80022" w14:textId="588B1906" w:rsidR="00DF3DEB" w:rsidRDefault="00996874" w:rsidP="000C36B4">
      <w:pPr>
        <w:pStyle w:val="CoverPage"/>
        <w:pBdr>
          <w:top w:val="single" w:sz="2" w:space="1" w:color="auto"/>
          <w:bottom w:val="single" w:sz="2" w:space="1" w:color="auto"/>
        </w:pBdr>
        <w:outlineLvl w:val="0"/>
        <w:rPr>
          <w:b/>
          <w:sz w:val="52"/>
          <w:szCs w:val="52"/>
        </w:rPr>
      </w:pPr>
      <w:r>
        <w:rPr>
          <w:b/>
          <w:sz w:val="52"/>
          <w:szCs w:val="52"/>
        </w:rPr>
        <w:t>CAHPS</w:t>
      </w:r>
      <w:r>
        <w:rPr>
          <w:b/>
          <w:sz w:val="56"/>
          <w:vertAlign w:val="superscript"/>
        </w:rPr>
        <w:sym w:font="Symbol" w:char="F0D2"/>
      </w:r>
      <w:r>
        <w:rPr>
          <w:b/>
          <w:sz w:val="52"/>
          <w:szCs w:val="52"/>
        </w:rPr>
        <w:t xml:space="preserve"> </w:t>
      </w:r>
      <w:r w:rsidR="00EE6CBB">
        <w:rPr>
          <w:b/>
          <w:sz w:val="52"/>
          <w:szCs w:val="52"/>
        </w:rPr>
        <w:t xml:space="preserve">Outpatient </w:t>
      </w:r>
      <w:r w:rsidR="00027229">
        <w:rPr>
          <w:b/>
          <w:sz w:val="52"/>
          <w:szCs w:val="52"/>
        </w:rPr>
        <w:t>Mental Health</w:t>
      </w:r>
      <w:r w:rsidR="00EF7A77">
        <w:rPr>
          <w:b/>
          <w:sz w:val="52"/>
          <w:szCs w:val="52"/>
        </w:rPr>
        <w:t xml:space="preserve"> </w:t>
      </w:r>
      <w:r w:rsidR="00E04A83">
        <w:rPr>
          <w:b/>
          <w:sz w:val="52"/>
          <w:szCs w:val="52"/>
        </w:rPr>
        <w:t>Survey</w:t>
      </w:r>
    </w:p>
    <w:p w14:paraId="0629E442" w14:textId="77777777" w:rsidR="00DF3DEB" w:rsidRDefault="00DF3DEB">
      <w:pPr>
        <w:pStyle w:val="CoverPage"/>
        <w:rPr>
          <w:b/>
          <w:sz w:val="44"/>
          <w:szCs w:val="44"/>
        </w:rPr>
      </w:pPr>
    </w:p>
    <w:p w14:paraId="2CF7F2AF" w14:textId="77777777" w:rsidR="00F87738" w:rsidRDefault="00F87738">
      <w:pPr>
        <w:pStyle w:val="CoverPage"/>
        <w:ind w:left="1944" w:hanging="1944"/>
        <w:rPr>
          <w:b/>
          <w:sz w:val="44"/>
          <w:szCs w:val="44"/>
        </w:rPr>
      </w:pPr>
    </w:p>
    <w:p w14:paraId="540E8BC5" w14:textId="77777777" w:rsidR="00DF3DEB" w:rsidRDefault="00DF3DEB">
      <w:pPr>
        <w:pStyle w:val="CoverPage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Language: </w:t>
      </w:r>
      <w:r w:rsidR="00E04A83">
        <w:rPr>
          <w:b/>
          <w:sz w:val="44"/>
          <w:szCs w:val="44"/>
        </w:rPr>
        <w:t>English</w:t>
      </w:r>
    </w:p>
    <w:p w14:paraId="4D14E24D" w14:textId="77777777" w:rsidR="00DF3DEB" w:rsidRDefault="00DF3DEB">
      <w:pPr>
        <w:pStyle w:val="CoverPage"/>
        <w:rPr>
          <w:b/>
          <w:sz w:val="44"/>
          <w:szCs w:val="44"/>
        </w:rPr>
      </w:pPr>
    </w:p>
    <w:p w14:paraId="214F76D9" w14:textId="77777777" w:rsidR="00DF3DEB" w:rsidRDefault="00DF3DEB">
      <w:pPr>
        <w:pStyle w:val="CoverPage"/>
        <w:rPr>
          <w:b/>
          <w:sz w:val="44"/>
          <w:szCs w:val="44"/>
        </w:rPr>
      </w:pPr>
    </w:p>
    <w:p w14:paraId="008F1E2E" w14:textId="77777777" w:rsidR="00E04A83" w:rsidRPr="0037582C" w:rsidRDefault="00E04A83" w:rsidP="00E04A83">
      <w:pPr>
        <w:pStyle w:val="CoverPage"/>
        <w:rPr>
          <w:b/>
          <w:szCs w:val="24"/>
        </w:rPr>
      </w:pPr>
      <w:r w:rsidRPr="0037582C">
        <w:rPr>
          <w:b/>
          <w:szCs w:val="24"/>
        </w:rPr>
        <w:t>Notes</w:t>
      </w:r>
    </w:p>
    <w:p w14:paraId="122AD22E" w14:textId="1A434A03" w:rsidR="009B1758" w:rsidRPr="007E2241" w:rsidRDefault="00996874" w:rsidP="000F7809">
      <w:pPr>
        <w:pStyle w:val="Instructions-Survey"/>
        <w:numPr>
          <w:ilvl w:val="0"/>
          <w:numId w:val="30"/>
        </w:numPr>
        <w:spacing w:after="120"/>
      </w:pPr>
      <w:bookmarkStart w:id="0" w:name="_Hlk163127158"/>
      <w:r w:rsidRPr="00996874">
        <w:rPr>
          <w:rFonts w:cs="Arial"/>
          <w:szCs w:val="22"/>
        </w:rPr>
        <w:t xml:space="preserve">The </w:t>
      </w:r>
      <w:r w:rsidR="000B3F08">
        <w:rPr>
          <w:rFonts w:cs="Arial"/>
          <w:szCs w:val="22"/>
        </w:rPr>
        <w:t xml:space="preserve">Outpatient </w:t>
      </w:r>
      <w:r w:rsidRPr="00996874">
        <w:rPr>
          <w:rFonts w:cs="Arial"/>
          <w:szCs w:val="22"/>
        </w:rPr>
        <w:t xml:space="preserve">Mental Health Survey can be used for all patients receiving care for mental, emotional, or behavioral health issues </w:t>
      </w:r>
      <w:r w:rsidR="00EF7A77">
        <w:rPr>
          <w:rFonts w:cs="Arial"/>
          <w:szCs w:val="22"/>
        </w:rPr>
        <w:t>in ambulatory care</w:t>
      </w:r>
      <w:r w:rsidRPr="00996874">
        <w:rPr>
          <w:rFonts w:cs="Arial"/>
          <w:szCs w:val="22"/>
        </w:rPr>
        <w:t xml:space="preserve"> setting</w:t>
      </w:r>
      <w:r w:rsidR="00EF7A77">
        <w:rPr>
          <w:rFonts w:cs="Arial"/>
          <w:szCs w:val="22"/>
        </w:rPr>
        <w:t>s or in health centers with integrated mental health care</w:t>
      </w:r>
      <w:r>
        <w:rPr>
          <w:rFonts w:cs="Arial"/>
          <w:szCs w:val="22"/>
        </w:rPr>
        <w:t>.</w:t>
      </w:r>
      <w:r w:rsidR="007E2241">
        <w:rPr>
          <w:rFonts w:cs="Arial"/>
          <w:szCs w:val="22"/>
        </w:rPr>
        <w:t xml:space="preserve"> Learn more at: </w:t>
      </w:r>
      <w:hyperlink r:id="rId11" w:history="1">
        <w:r w:rsidR="007E2241">
          <w:rPr>
            <w:rStyle w:val="Hyperlink"/>
          </w:rPr>
          <w:t>CAHPS Mental Health Surveys</w:t>
        </w:r>
      </w:hyperlink>
    </w:p>
    <w:bookmarkEnd w:id="0"/>
    <w:p w14:paraId="0BE40093" w14:textId="344257A1" w:rsidR="00C3581E" w:rsidRPr="007E2241" w:rsidRDefault="00C3581E" w:rsidP="00573323">
      <w:pPr>
        <w:pStyle w:val="Instructions-Survey"/>
        <w:numPr>
          <w:ilvl w:val="0"/>
          <w:numId w:val="30"/>
        </w:numPr>
        <w:spacing w:after="120"/>
        <w:rPr>
          <w:rFonts w:cs="Arial"/>
          <w:b/>
          <w:szCs w:val="22"/>
        </w:rPr>
      </w:pPr>
      <w:r w:rsidRPr="007E2241">
        <w:rPr>
          <w:rFonts w:cs="Arial"/>
          <w:b/>
          <w:bCs/>
          <w:szCs w:val="22"/>
        </w:rPr>
        <w:t>Front cover</w:t>
      </w:r>
      <w:r w:rsidRPr="007E2241">
        <w:rPr>
          <w:rFonts w:cs="Arial"/>
          <w:szCs w:val="22"/>
        </w:rPr>
        <w:t>: Users should replace the cover of this document with their own front cover, with a user-friendly title and their own logo.</w:t>
      </w:r>
    </w:p>
    <w:p w14:paraId="13D053F0" w14:textId="5827B3CD" w:rsidR="00DF3DEB" w:rsidRDefault="00DF3DEB" w:rsidP="00E04A83">
      <w:pPr>
        <w:pStyle w:val="Instructions-Survey"/>
        <w:spacing w:before="120" w:after="120"/>
      </w:pPr>
    </w:p>
    <w:tbl>
      <w:tblPr>
        <w:tblpPr w:topFromText="288" w:horzAnchor="margin" w:tblpYSpec="bottom"/>
        <w:tblOverlap w:val="never"/>
        <w:tblW w:w="1008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56"/>
        <w:gridCol w:w="8424"/>
      </w:tblGrid>
      <w:tr w:rsidR="00DF3DEB" w14:paraId="60949B0E" w14:textId="77777777" w:rsidTr="009150BA">
        <w:trPr>
          <w:cantSplit/>
        </w:trPr>
        <w:tc>
          <w:tcPr>
            <w:tcW w:w="1656" w:type="dxa"/>
            <w:vAlign w:val="center"/>
          </w:tcPr>
          <w:p w14:paraId="3A30E020" w14:textId="77777777" w:rsidR="00DF3DEB" w:rsidRDefault="00E04A83">
            <w:pPr>
              <w:pStyle w:val="CoverPage"/>
            </w:pPr>
            <w:r>
              <w:rPr>
                <w:noProof/>
              </w:rPr>
              <w:drawing>
                <wp:inline distT="0" distB="0" distL="0" distR="0" wp14:anchorId="178CAA96" wp14:editId="526AA487">
                  <wp:extent cx="920115" cy="364490"/>
                  <wp:effectExtent l="0" t="0" r="0" b="0"/>
                  <wp:docPr id="2" name="Picture 1" descr="Consumer Assessment of Healthcare Providers and Systems Log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onsumer Assessment of Healthcare Providers and Systems 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0115" cy="3644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424" w:type="dxa"/>
            <w:vAlign w:val="center"/>
          </w:tcPr>
          <w:p w14:paraId="73DF823F" w14:textId="36D904C1" w:rsidR="00DF3DEB" w:rsidRDefault="00DF3DEB" w:rsidP="00654D98">
            <w:pPr>
              <w:pStyle w:val="CoverPage"/>
            </w:pPr>
            <w:r>
              <w:rPr>
                <w:sz w:val="28"/>
              </w:rPr>
              <w:t xml:space="preserve">Last updated: </w:t>
            </w:r>
            <w:r w:rsidR="00996874">
              <w:rPr>
                <w:sz w:val="28"/>
              </w:rPr>
              <w:t>April 1, 2024</w:t>
            </w:r>
          </w:p>
        </w:tc>
      </w:tr>
    </w:tbl>
    <w:p w14:paraId="400D4C6A" w14:textId="77777777" w:rsidR="00DF3DEB" w:rsidRDefault="00DF3DEB">
      <w:pPr>
        <w:pStyle w:val="CoverPage"/>
        <w:sectPr w:rsidR="00DF3DEB" w:rsidSect="007264E0">
          <w:headerReference w:type="default" r:id="rId13"/>
          <w:footerReference w:type="default" r:id="rId14"/>
          <w:pgSz w:w="12240" w:h="15840" w:code="1"/>
          <w:pgMar w:top="1440" w:right="1080" w:bottom="936" w:left="1080" w:header="720" w:footer="576" w:gutter="0"/>
          <w:cols w:space="720"/>
          <w:titlePg/>
          <w:docGrid w:linePitch="254"/>
        </w:sectPr>
      </w:pPr>
    </w:p>
    <w:p w14:paraId="7D589473" w14:textId="27154B63" w:rsidR="000C36B4" w:rsidRPr="00D3643C" w:rsidRDefault="0060518E" w:rsidP="000C36B4">
      <w:pPr>
        <w:pStyle w:val="ST-Subtitle-Survey"/>
        <w:outlineLvl w:val="0"/>
      </w:pPr>
      <w:r>
        <w:lastRenderedPageBreak/>
        <w:t>Your</w:t>
      </w:r>
      <w:r w:rsidR="00027229">
        <w:t xml:space="preserve"> Prescription Medicines</w:t>
      </w:r>
    </w:p>
    <w:p w14:paraId="64557AD1" w14:textId="76F9E9B5" w:rsidR="00654D98" w:rsidRPr="00CB4081" w:rsidRDefault="00654D98" w:rsidP="0060518E">
      <w:pPr>
        <w:pStyle w:val="Q1-Survey-Question"/>
      </w:pPr>
      <w:r w:rsidRPr="00CB4081">
        <w:rPr>
          <w:b/>
        </w:rPr>
        <w:t>1.</w:t>
      </w:r>
      <w:r w:rsidRPr="00CB4081">
        <w:rPr>
          <w:b/>
        </w:rPr>
        <w:tab/>
      </w:r>
      <w:r w:rsidR="00E37746" w:rsidRPr="00EA2DD0">
        <w:t>In the last 6 months, have you taken prescription medicine for any kind of mental health reason?</w:t>
      </w:r>
    </w:p>
    <w:p w14:paraId="0EDF3DFC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bookmarkStart w:id="2" w:name="Check3"/>
      <w:r w:rsidRPr="00CB4081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instrText xml:space="preserve"> FORMCHECKBOX </w:instrText>
      </w:r>
      <w:r w:rsidR="006959B7">
        <w:fldChar w:fldCharType="separate"/>
      </w:r>
      <w:r w:rsidRPr="00CB4081">
        <w:fldChar w:fldCharType="end"/>
      </w:r>
      <w:bookmarkEnd w:id="2"/>
      <w:r w:rsidRPr="00CB4081">
        <w:tab/>
        <w:t>Yes</w:t>
      </w:r>
    </w:p>
    <w:p w14:paraId="255993F6" w14:textId="0E609DA7" w:rsidR="00654D98" w:rsidRPr="00CB4081" w:rsidRDefault="00654D98" w:rsidP="00654D98">
      <w:pPr>
        <w:pStyle w:val="A1-Survey1DigitRespOptBox"/>
        <w:rPr>
          <w:b/>
        </w:rPr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No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</w:rPr>
        <w:t xml:space="preserve">If No, go to </w:t>
      </w:r>
      <w:proofErr w:type="gramStart"/>
      <w:r w:rsidRPr="00CB4081">
        <w:rPr>
          <w:b/>
        </w:rPr>
        <w:t>#</w:t>
      </w:r>
      <w:r>
        <w:rPr>
          <w:b/>
        </w:rPr>
        <w:t>5</w:t>
      </w:r>
      <w:proofErr w:type="gramEnd"/>
    </w:p>
    <w:p w14:paraId="788E0CAB" w14:textId="77777777" w:rsidR="00654D98" w:rsidRPr="00CB4081" w:rsidRDefault="00654D98" w:rsidP="003F3338">
      <w:pPr>
        <w:pStyle w:val="BQ-BeforeQuestion-6ptAfter"/>
      </w:pPr>
    </w:p>
    <w:p w14:paraId="167AEB44" w14:textId="205BB649" w:rsidR="00654D98" w:rsidRPr="00CB4081" w:rsidRDefault="00654D98" w:rsidP="00654D98">
      <w:pPr>
        <w:pStyle w:val="Q1-Survey-Question"/>
      </w:pPr>
      <w:r w:rsidRPr="00CB4081">
        <w:rPr>
          <w:b/>
        </w:rPr>
        <w:t>2.</w:t>
      </w:r>
      <w:r w:rsidRPr="00CB4081">
        <w:rPr>
          <w:b/>
        </w:rPr>
        <w:tab/>
      </w:r>
      <w:r w:rsidR="008E7743">
        <w:t>What kind of provider is the person who prescribes your mental health medicine</w:t>
      </w:r>
      <w:r w:rsidR="00E37746" w:rsidRPr="00EA2DD0">
        <w:t>?</w:t>
      </w:r>
    </w:p>
    <w:p w14:paraId="04A04E7F" w14:textId="34B67DB1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8E7743">
        <w:t>Psychiatrist (an MD)</w:t>
      </w:r>
      <w:r w:rsidRPr="00CB4081">
        <w:t xml:space="preserve"> </w:t>
      </w:r>
    </w:p>
    <w:p w14:paraId="14F019DC" w14:textId="6CBC8DA9" w:rsidR="00654D98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8E7743">
        <w:t xml:space="preserve">Primary </w:t>
      </w:r>
      <w:r w:rsidR="00BC142E">
        <w:t>c</w:t>
      </w:r>
      <w:r w:rsidR="008E7743">
        <w:t xml:space="preserve">are </w:t>
      </w:r>
      <w:r w:rsidR="00BC142E">
        <w:t>p</w:t>
      </w:r>
      <w:r w:rsidR="008E7743">
        <w:t>rovider (a physician or</w:t>
      </w:r>
      <w:r w:rsidR="00B721F1">
        <w:t xml:space="preserve"> </w:t>
      </w:r>
      <w:r w:rsidR="008E7743">
        <w:t>nurse practitioner</w:t>
      </w:r>
      <w:r w:rsidR="0060518E">
        <w:t>)</w:t>
      </w:r>
    </w:p>
    <w:p w14:paraId="5ADA953D" w14:textId="77777777" w:rsidR="005E1A8B" w:rsidRDefault="00CB457E" w:rsidP="005E1A8B">
      <w:pPr>
        <w:pStyle w:val="A1-Survey1DigitRespOptBox"/>
        <w:spacing w:after="80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proofErr w:type="gramStart"/>
      <w:r w:rsidR="008E7743" w:rsidRPr="00EA2DD0">
        <w:t>Other</w:t>
      </w:r>
      <w:proofErr w:type="gramEnd"/>
      <w:r w:rsidR="008E7743">
        <w:t xml:space="preserve"> medical doctor,</w:t>
      </w:r>
      <w:r w:rsidR="008E7743" w:rsidRPr="00EA2DD0">
        <w:t xml:space="preserve"> please describe:</w:t>
      </w:r>
    </w:p>
    <w:p w14:paraId="4198A0A2" w14:textId="0E9C3315" w:rsidR="00CB457E" w:rsidRDefault="005E1A8B" w:rsidP="005E1A8B">
      <w:pPr>
        <w:pStyle w:val="A1-Survey1DigitRespOptBox"/>
        <w:spacing w:after="160"/>
      </w:pPr>
      <w:r>
        <w:tab/>
      </w:r>
      <w:r w:rsidR="009C162A">
        <w:t>________</w:t>
      </w:r>
      <w:r w:rsidR="008E7743" w:rsidRPr="00EA2DD0">
        <w:t>_____</w:t>
      </w:r>
      <w:r w:rsidR="008670D0">
        <w:t>_____</w:t>
      </w:r>
      <w:r w:rsidR="008E7743" w:rsidRPr="00EA2DD0">
        <w:t>____________</w:t>
      </w:r>
    </w:p>
    <w:p w14:paraId="2E91A947" w14:textId="7EF8F419" w:rsidR="005E1A8B" w:rsidRPr="00CB4081" w:rsidRDefault="005E1A8B" w:rsidP="00CB457E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175749C2" w14:textId="3D1D1921" w:rsidR="00CB457E" w:rsidRDefault="00CB457E" w:rsidP="00B721F1">
      <w:pPr>
        <w:pStyle w:val="A1-Survey1DigitRespOptBox"/>
        <w:spacing w:before="80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  <w:r>
        <w:t xml:space="preserve">t </w:t>
      </w:r>
      <w:r w:rsidR="008E7743">
        <w:t>sure what kind of provider</w:t>
      </w:r>
    </w:p>
    <w:p w14:paraId="3BB9133C" w14:textId="77777777" w:rsidR="008E7743" w:rsidRDefault="008E7743" w:rsidP="003F3338">
      <w:pPr>
        <w:pStyle w:val="BQ-BeforeQuestion-6ptAfter"/>
      </w:pPr>
    </w:p>
    <w:p w14:paraId="1AB7CA1E" w14:textId="626085B1" w:rsidR="00654D98" w:rsidRPr="00CB4081" w:rsidRDefault="00654D98" w:rsidP="00654D98">
      <w:pPr>
        <w:pStyle w:val="Q1-Survey-Question"/>
      </w:pPr>
      <w:r w:rsidRPr="00CB4081">
        <w:rPr>
          <w:b/>
        </w:rPr>
        <w:t>3.</w:t>
      </w:r>
      <w:r w:rsidRPr="00CB4081">
        <w:tab/>
      </w:r>
      <w:r w:rsidR="00CB457E" w:rsidRPr="00EA2DD0">
        <w:t xml:space="preserve">In the last 6 months, how difficult was it for you to make an appointment with the person who prescribes your mental health </w:t>
      </w:r>
      <w:r w:rsidR="00CB457E" w:rsidRPr="002702A4">
        <w:t>medicine</w:t>
      </w:r>
      <w:r w:rsidR="00CB457E" w:rsidRPr="00EA2DD0">
        <w:t>?</w:t>
      </w:r>
    </w:p>
    <w:p w14:paraId="1D0E4D42" w14:textId="77777777" w:rsidR="00CB457E" w:rsidRPr="00CB4081" w:rsidRDefault="00CB457E" w:rsidP="00CB457E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Very difficult</w:t>
      </w:r>
      <w:r w:rsidRPr="00CB4081">
        <w:t xml:space="preserve"> </w:t>
      </w:r>
    </w:p>
    <w:p w14:paraId="48B68E94" w14:textId="77777777" w:rsidR="00CB457E" w:rsidRDefault="00CB457E" w:rsidP="00CB457E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Somewhat difficult</w:t>
      </w:r>
    </w:p>
    <w:p w14:paraId="1E88A70C" w14:textId="77777777" w:rsidR="00CB457E" w:rsidRPr="00CB4081" w:rsidRDefault="00CB457E" w:rsidP="00CB457E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Not very difficult</w:t>
      </w:r>
      <w:r w:rsidRPr="00CB4081">
        <w:t xml:space="preserve"> </w:t>
      </w:r>
    </w:p>
    <w:p w14:paraId="7B7D44AF" w14:textId="270695E5" w:rsidR="00CB457E" w:rsidRDefault="00CB457E" w:rsidP="00CB457E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  <w:r>
        <w:t>t difficult at all</w:t>
      </w:r>
    </w:p>
    <w:p w14:paraId="42B12DE9" w14:textId="223B1492" w:rsidR="0060518E" w:rsidRDefault="0060518E" w:rsidP="003F3338">
      <w:pPr>
        <w:pStyle w:val="BQ-BeforeQuestion-6ptAfter"/>
      </w:pPr>
    </w:p>
    <w:p w14:paraId="451866E5" w14:textId="340C69A0" w:rsidR="0060518E" w:rsidRPr="00CB4081" w:rsidRDefault="0060518E" w:rsidP="0060518E">
      <w:pPr>
        <w:pStyle w:val="Q1-Survey-Question"/>
      </w:pPr>
      <w:r>
        <w:rPr>
          <w:b/>
        </w:rPr>
        <w:t>4</w:t>
      </w:r>
      <w:r w:rsidRPr="00CB4081">
        <w:rPr>
          <w:b/>
        </w:rPr>
        <w:t>.</w:t>
      </w:r>
      <w:r w:rsidRPr="00CB4081">
        <w:rPr>
          <w:b/>
        </w:rPr>
        <w:tab/>
      </w:r>
      <w:r w:rsidRPr="00EA2DD0">
        <w:t xml:space="preserve">In the last 6 months, </w:t>
      </w:r>
      <w:r>
        <w:t>did the person who prescribed your mental health medicine also provide you with any mental health counseling</w:t>
      </w:r>
      <w:r w:rsidRPr="00EA2DD0">
        <w:t>?</w:t>
      </w:r>
    </w:p>
    <w:p w14:paraId="54302805" w14:textId="7765CE97" w:rsidR="0060518E" w:rsidRPr="00CB4081" w:rsidRDefault="0060518E" w:rsidP="0060518E">
      <w:pPr>
        <w:pStyle w:val="A1-Survey1DigitRespOptBox"/>
      </w:pPr>
      <w:r w:rsidRPr="00CB4081">
        <w:rPr>
          <w:vertAlign w:val="superscript"/>
        </w:rPr>
        <w:t>1</w:t>
      </w:r>
      <w:r w:rsidRPr="00CB4081"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instrText xml:space="preserve"> FORMCHECKBOX </w:instrText>
      </w:r>
      <w:r w:rsidR="006959B7">
        <w:fldChar w:fldCharType="separate"/>
      </w:r>
      <w:r w:rsidRPr="00CB4081">
        <w:fldChar w:fldCharType="end"/>
      </w:r>
      <w:r w:rsidRPr="00CB4081">
        <w:tab/>
        <w:t>Yes</w:t>
      </w:r>
      <w:r>
        <w:t xml:space="preserve"> </w:t>
      </w:r>
      <w:r w:rsidRPr="00CB4081">
        <w:rPr>
          <w:b/>
          <w:bCs/>
          <w:szCs w:val="24"/>
        </w:rPr>
        <w:sym w:font="Symbol" w:char="F0AE"/>
      </w:r>
      <w:r w:rsidRPr="00CB4081">
        <w:rPr>
          <w:b/>
          <w:bCs/>
          <w:szCs w:val="24"/>
        </w:rPr>
        <w:t> </w:t>
      </w:r>
      <w:r w:rsidRPr="00CB4081">
        <w:rPr>
          <w:b/>
        </w:rPr>
        <w:t xml:space="preserve">If </w:t>
      </w:r>
      <w:proofErr w:type="gramStart"/>
      <w:r w:rsidR="00B721F1">
        <w:rPr>
          <w:b/>
        </w:rPr>
        <w:t>Yes</w:t>
      </w:r>
      <w:proofErr w:type="gramEnd"/>
      <w:r w:rsidR="00B721F1">
        <w:rPr>
          <w:b/>
        </w:rPr>
        <w:t>, g</w:t>
      </w:r>
      <w:r w:rsidRPr="00CB4081">
        <w:rPr>
          <w:b/>
        </w:rPr>
        <w:t>o to #</w:t>
      </w:r>
      <w:r>
        <w:rPr>
          <w:b/>
        </w:rPr>
        <w:t>6</w:t>
      </w:r>
    </w:p>
    <w:p w14:paraId="567C36EF" w14:textId="6FFF33BB" w:rsidR="0060518E" w:rsidRPr="00CB4081" w:rsidRDefault="0060518E" w:rsidP="0060518E">
      <w:pPr>
        <w:pStyle w:val="A1-Survey1DigitRespOptBox"/>
        <w:rPr>
          <w:b/>
        </w:rPr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No </w:t>
      </w:r>
    </w:p>
    <w:p w14:paraId="4F90DF1C" w14:textId="77777777" w:rsidR="0060518E" w:rsidRPr="00CB4081" w:rsidRDefault="0060518E" w:rsidP="003F3338">
      <w:pPr>
        <w:pStyle w:val="BQ-BeforeQuestion-6ptAfter"/>
      </w:pPr>
    </w:p>
    <w:p w14:paraId="0C4D636F" w14:textId="53B40BCD" w:rsidR="00027229" w:rsidRPr="00D3643C" w:rsidRDefault="00027229" w:rsidP="00027229">
      <w:pPr>
        <w:pStyle w:val="ST-Subtitle-Survey"/>
        <w:outlineLvl w:val="0"/>
      </w:pPr>
      <w:r>
        <w:t xml:space="preserve">Getting </w:t>
      </w:r>
      <w:r w:rsidR="00CB457E">
        <w:t>Mental Health Counseling</w:t>
      </w:r>
    </w:p>
    <w:p w14:paraId="7453AEDF" w14:textId="030397F3" w:rsidR="0060518E" w:rsidRDefault="007355B4" w:rsidP="005E1A8B">
      <w:pPr>
        <w:pStyle w:val="Q1-Survey-Question"/>
        <w:spacing w:after="240"/>
        <w:ind w:left="0" w:firstLine="0"/>
      </w:pPr>
      <w:r>
        <w:t xml:space="preserve">The next questions are about all the mental health counseling you got in the last 6 months. </w:t>
      </w:r>
    </w:p>
    <w:p w14:paraId="0414EBC6" w14:textId="77777777" w:rsidR="002D132A" w:rsidRDefault="007355B4" w:rsidP="002D132A">
      <w:pPr>
        <w:pStyle w:val="Q1-Survey-Question"/>
        <w:spacing w:after="240"/>
        <w:ind w:left="0" w:firstLine="0"/>
      </w:pPr>
      <w:r>
        <w:t>Counseling can be in person, by phone, or by video. Please include all mental health counseling in your answers.</w:t>
      </w:r>
    </w:p>
    <w:p w14:paraId="518C7BFB" w14:textId="3B3A0561" w:rsidR="00654D98" w:rsidRPr="00CB4081" w:rsidRDefault="00654D98" w:rsidP="005E1A8B">
      <w:pPr>
        <w:pStyle w:val="Q1-Survey-Question"/>
      </w:pPr>
      <w:r w:rsidRPr="00CB4081">
        <w:rPr>
          <w:b/>
        </w:rPr>
        <w:t>5.</w:t>
      </w:r>
      <w:r w:rsidRPr="00CB4081">
        <w:rPr>
          <w:b/>
        </w:rPr>
        <w:tab/>
      </w:r>
      <w:r w:rsidR="00CB457E" w:rsidRPr="00EA2DD0">
        <w:t xml:space="preserve">In the last 6 months, did you get any mental </w:t>
      </w:r>
      <w:r w:rsidR="00CB457E" w:rsidRPr="005E1A8B">
        <w:t>health</w:t>
      </w:r>
      <w:r w:rsidR="00CB457E" w:rsidRPr="00EA2DD0">
        <w:t xml:space="preserve"> counseling for any reason?</w:t>
      </w:r>
    </w:p>
    <w:p w14:paraId="157D2E45" w14:textId="77777777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Pr="00CB4081">
        <w:t xml:space="preserve">Yes </w:t>
      </w:r>
    </w:p>
    <w:p w14:paraId="7E64B79F" w14:textId="7CBD2FF4" w:rsidR="00654D98" w:rsidRPr="00CB4081" w:rsidRDefault="00654D98" w:rsidP="009C162A">
      <w:pPr>
        <w:pStyle w:val="A1-Survey1DigitRespOptBox"/>
        <w:spacing w:after="0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 xml:space="preserve">No </w:t>
      </w:r>
      <w:bookmarkStart w:id="3" w:name="_Hlk149570616"/>
      <w:r w:rsidRPr="00CB4081">
        <w:rPr>
          <w:b/>
          <w:bCs/>
          <w:szCs w:val="24"/>
        </w:rPr>
        <w:sym w:font="Symbol" w:char="F0AE"/>
      </w:r>
      <w:bookmarkEnd w:id="3"/>
      <w:r w:rsidRPr="00CB4081">
        <w:rPr>
          <w:b/>
          <w:bCs/>
          <w:szCs w:val="24"/>
        </w:rPr>
        <w:t> </w:t>
      </w:r>
      <w:r w:rsidRPr="00CB4081">
        <w:rPr>
          <w:b/>
        </w:rPr>
        <w:t>If No, go to #</w:t>
      </w:r>
      <w:r w:rsidR="00536365">
        <w:rPr>
          <w:b/>
        </w:rPr>
        <w:t xml:space="preserve">23 </w:t>
      </w:r>
      <w:r w:rsidR="007355B4">
        <w:rPr>
          <w:b/>
        </w:rPr>
        <w:t xml:space="preserve">on page </w:t>
      </w:r>
      <w:proofErr w:type="gramStart"/>
      <w:r w:rsidR="007355B4">
        <w:rPr>
          <w:b/>
        </w:rPr>
        <w:t>3</w:t>
      </w:r>
      <w:proofErr w:type="gramEnd"/>
    </w:p>
    <w:p w14:paraId="78E5558E" w14:textId="77777777" w:rsidR="00654D98" w:rsidRPr="00CB4081" w:rsidRDefault="00654D98" w:rsidP="009C162A">
      <w:pPr>
        <w:pStyle w:val="BQ-BeforeQuestion-6ptAfter"/>
        <w:spacing w:after="60"/>
      </w:pPr>
    </w:p>
    <w:p w14:paraId="1110201A" w14:textId="63C51F53" w:rsidR="00654D98" w:rsidRPr="00CB4081" w:rsidRDefault="00654D98" w:rsidP="005E1A8B">
      <w:pPr>
        <w:pStyle w:val="Q1-Survey-Question"/>
      </w:pPr>
      <w:r w:rsidRPr="00CB4081">
        <w:rPr>
          <w:b/>
        </w:rPr>
        <w:t>6.</w:t>
      </w:r>
      <w:r w:rsidRPr="00CB4081">
        <w:rPr>
          <w:b/>
        </w:rPr>
        <w:tab/>
      </w:r>
      <w:r w:rsidR="00CB457E" w:rsidRPr="00EA2DD0">
        <w:t>In the last 6 months, from how many different people did you get any mental health counseling?</w:t>
      </w:r>
    </w:p>
    <w:p w14:paraId="50B932A7" w14:textId="1B837869" w:rsidR="00CB457E" w:rsidRPr="00CB4081" w:rsidRDefault="00CB457E" w:rsidP="00CB457E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1 person</w:t>
      </w:r>
    </w:p>
    <w:p w14:paraId="6BD92075" w14:textId="0ACE63C1" w:rsidR="00CB457E" w:rsidRPr="00CB4081" w:rsidRDefault="00CB457E" w:rsidP="00CB457E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2 different people</w:t>
      </w:r>
    </w:p>
    <w:p w14:paraId="03BF2903" w14:textId="7758DDB4" w:rsidR="00CB457E" w:rsidRPr="00CB4081" w:rsidRDefault="00CB457E" w:rsidP="009C162A">
      <w:pPr>
        <w:pStyle w:val="A1-Survey1DigitRespOptBox"/>
        <w:spacing w:after="0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3 or more different people</w:t>
      </w:r>
    </w:p>
    <w:p w14:paraId="518BE9EA" w14:textId="77777777" w:rsidR="00654D98" w:rsidRPr="00CB4081" w:rsidRDefault="00654D98" w:rsidP="009C162A">
      <w:pPr>
        <w:pStyle w:val="BQ-BeforeQuestion-6ptAfter"/>
        <w:spacing w:after="60"/>
      </w:pPr>
    </w:p>
    <w:p w14:paraId="7F999B02" w14:textId="36704559" w:rsidR="00654D98" w:rsidRPr="00CB4081" w:rsidRDefault="00654D98" w:rsidP="005E1A8B">
      <w:pPr>
        <w:pStyle w:val="Q1-Survey-Question"/>
      </w:pPr>
      <w:r w:rsidRPr="00CB4081">
        <w:rPr>
          <w:b/>
        </w:rPr>
        <w:t>7.</w:t>
      </w:r>
      <w:r w:rsidRPr="00CB4081">
        <w:rPr>
          <w:b/>
        </w:rPr>
        <w:tab/>
      </w:r>
      <w:r w:rsidR="008369E7" w:rsidRPr="008369E7">
        <w:t xml:space="preserve">In this survey, your </w:t>
      </w:r>
      <w:r w:rsidR="008369E7" w:rsidRPr="007355B4">
        <w:rPr>
          <w:u w:val="single"/>
        </w:rPr>
        <w:t>main mental health counselor</w:t>
      </w:r>
      <w:r w:rsidR="008369E7" w:rsidRPr="008369E7">
        <w:t xml:space="preserve"> is </w:t>
      </w:r>
      <w:r w:rsidR="008369E7" w:rsidRPr="005E1A8B">
        <w:t>the</w:t>
      </w:r>
      <w:r w:rsidR="008369E7" w:rsidRPr="008369E7">
        <w:t xml:space="preserve"> mental health counselor you talked with most often in the last 6 months. What kind of provider is your main mental health counselor?</w:t>
      </w:r>
    </w:p>
    <w:p w14:paraId="42DC963C" w14:textId="10B19CE0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8369E7" w:rsidRPr="00EA2DD0">
        <w:t xml:space="preserve">Clinical </w:t>
      </w:r>
      <w:r w:rsidR="00EB0691">
        <w:t>p</w:t>
      </w:r>
      <w:r w:rsidR="008369E7" w:rsidRPr="00EA2DD0">
        <w:t>sychologist</w:t>
      </w:r>
    </w:p>
    <w:p w14:paraId="3C3711E2" w14:textId="77777777" w:rsidR="008369E7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8369E7" w:rsidRPr="00EA2DD0">
        <w:t>Psychiatrist (an MD)</w:t>
      </w:r>
    </w:p>
    <w:p w14:paraId="73D720EB" w14:textId="65350A84" w:rsidR="00654D98" w:rsidRDefault="00654D98" w:rsidP="00654D98">
      <w:pPr>
        <w:pStyle w:val="A1-Survey1DigitRespOptBox"/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8369E7" w:rsidRPr="00EA2DD0">
        <w:t xml:space="preserve">Social </w:t>
      </w:r>
      <w:r w:rsidR="00EB0691">
        <w:t>w</w:t>
      </w:r>
      <w:r w:rsidR="008369E7" w:rsidRPr="00EA2DD0">
        <w:t>orker</w:t>
      </w:r>
    </w:p>
    <w:p w14:paraId="2D5CFC3D" w14:textId="755812CB" w:rsidR="008369E7" w:rsidRPr="00CB4081" w:rsidRDefault="008369E7" w:rsidP="008369E7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 xml:space="preserve">Primary </w:t>
      </w:r>
      <w:r w:rsidR="00EB0691">
        <w:t>c</w:t>
      </w:r>
      <w:r w:rsidRPr="00EA2DD0">
        <w:t xml:space="preserve">are </w:t>
      </w:r>
      <w:r w:rsidR="00EB0691">
        <w:t>p</w:t>
      </w:r>
      <w:r w:rsidRPr="00EA2DD0">
        <w:t>rovider (a</w:t>
      </w:r>
      <w:r w:rsidR="00B721F1">
        <w:t xml:space="preserve"> </w:t>
      </w:r>
      <w:r w:rsidR="007355B4">
        <w:t>physician</w:t>
      </w:r>
      <w:r w:rsidRPr="00EA2DD0">
        <w:t xml:space="preserve"> or </w:t>
      </w:r>
      <w:r w:rsidR="007355B4">
        <w:t>n</w:t>
      </w:r>
      <w:r w:rsidRPr="00EA2DD0">
        <w:t xml:space="preserve">urse </w:t>
      </w:r>
      <w:r w:rsidR="007355B4">
        <w:t>p</w:t>
      </w:r>
      <w:r w:rsidRPr="00EA2DD0">
        <w:t>ractitioner)</w:t>
      </w:r>
    </w:p>
    <w:p w14:paraId="63458979" w14:textId="78A36C46" w:rsidR="008369E7" w:rsidRPr="00CB4081" w:rsidRDefault="008369E7" w:rsidP="005E1A8B">
      <w:pPr>
        <w:pStyle w:val="A1-Survey1DigitRespOptBox"/>
        <w:spacing w:after="80"/>
      </w:pPr>
      <w:r>
        <w:rPr>
          <w:vertAlign w:val="superscript"/>
        </w:rPr>
        <w:t>5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Other</w:t>
      </w:r>
      <w:r w:rsidR="007355B4">
        <w:t>,</w:t>
      </w:r>
      <w:r w:rsidRPr="00EA2DD0">
        <w:t xml:space="preserve"> please describe: </w:t>
      </w:r>
      <w:bookmarkStart w:id="4" w:name="_Hlk164173541"/>
    </w:p>
    <w:p w14:paraId="307DA3AE" w14:textId="77777777" w:rsidR="005E1A8B" w:rsidRDefault="005E1A8B" w:rsidP="005E1A8B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5EFD1390" w14:textId="77777777" w:rsidR="005E1A8B" w:rsidRPr="00CB4081" w:rsidRDefault="005E1A8B" w:rsidP="005E1A8B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bookmarkEnd w:id="4"/>
    <w:p w14:paraId="7DB7D493" w14:textId="63A8B208" w:rsidR="008369E7" w:rsidRPr="00CB4081" w:rsidRDefault="008369E7" w:rsidP="009C162A">
      <w:pPr>
        <w:pStyle w:val="A1-Survey1DigitRespOptBox"/>
        <w:spacing w:after="0"/>
      </w:pPr>
      <w:r>
        <w:rPr>
          <w:vertAlign w:val="superscript"/>
        </w:rPr>
        <w:t>6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Not sure what kind of provider</w:t>
      </w:r>
    </w:p>
    <w:p w14:paraId="04BEF8D7" w14:textId="77777777" w:rsidR="008369E7" w:rsidRPr="00CB4081" w:rsidRDefault="008369E7" w:rsidP="009C162A">
      <w:pPr>
        <w:pStyle w:val="BQ-BeforeQuestion-6ptAfter"/>
        <w:spacing w:after="60"/>
      </w:pPr>
    </w:p>
    <w:p w14:paraId="4978BE3C" w14:textId="1745F9FA" w:rsidR="00654D98" w:rsidRPr="00CB4081" w:rsidRDefault="005E1A8B" w:rsidP="005E1A8B">
      <w:pPr>
        <w:pStyle w:val="Q1-Survey-Question"/>
      </w:pPr>
      <w:r>
        <w:rPr>
          <w:b/>
        </w:rPr>
        <w:br w:type="column"/>
      </w:r>
      <w:r w:rsidR="00654D98" w:rsidRPr="00CB4081">
        <w:rPr>
          <w:b/>
        </w:rPr>
        <w:lastRenderedPageBreak/>
        <w:t>8.</w:t>
      </w:r>
      <w:r w:rsidR="00654D98" w:rsidRPr="00CB4081">
        <w:rPr>
          <w:b/>
        </w:rPr>
        <w:tab/>
      </w:r>
      <w:r w:rsidR="00084861" w:rsidRPr="00EA2DD0">
        <w:t xml:space="preserve">In the last 6 months, about how many times did you </w:t>
      </w:r>
      <w:r w:rsidR="00084861" w:rsidRPr="005E1A8B">
        <w:t>see</w:t>
      </w:r>
      <w:r w:rsidR="00084861" w:rsidRPr="00EA2DD0">
        <w:t xml:space="preserve"> your </w:t>
      </w:r>
      <w:r w:rsidR="00084861" w:rsidRPr="00F80615">
        <w:t>main</w:t>
      </w:r>
      <w:r w:rsidR="00084861" w:rsidRPr="00EA2DD0">
        <w:t xml:space="preserve"> mental health counselor?</w:t>
      </w:r>
    </w:p>
    <w:p w14:paraId="3826F2B1" w14:textId="531894D9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084861">
        <w:t>1 to 5 times</w:t>
      </w:r>
    </w:p>
    <w:p w14:paraId="4939438C" w14:textId="0961BFB9" w:rsidR="00654D98" w:rsidRPr="00CB4081" w:rsidRDefault="00654D98" w:rsidP="00654D9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084861">
        <w:t>6 to 10 times</w:t>
      </w:r>
    </w:p>
    <w:p w14:paraId="34E12422" w14:textId="300D4D0E" w:rsidR="00654D98" w:rsidRDefault="00654D98" w:rsidP="00654D98">
      <w:pPr>
        <w:pStyle w:val="A1-Survey1DigitRespOptBox"/>
        <w:rPr>
          <w:b/>
        </w:rPr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084861">
        <w:t>11 to 20 times</w:t>
      </w:r>
    </w:p>
    <w:p w14:paraId="719915D7" w14:textId="1077A7BB" w:rsidR="00084861" w:rsidRDefault="00084861" w:rsidP="00084861">
      <w:pPr>
        <w:pStyle w:val="A1-Survey1DigitRespOptBox"/>
        <w:rPr>
          <w:b/>
        </w:rPr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More than 20 times</w:t>
      </w:r>
    </w:p>
    <w:p w14:paraId="2480F637" w14:textId="77777777" w:rsidR="005E1A8B" w:rsidRDefault="005E1A8B" w:rsidP="005E1A8B">
      <w:pPr>
        <w:pStyle w:val="BQ-BeforeQuestion-6ptAfter"/>
      </w:pPr>
    </w:p>
    <w:p w14:paraId="2FA83C76" w14:textId="7293A07E" w:rsidR="00654D98" w:rsidRPr="00CB4081" w:rsidRDefault="00536365" w:rsidP="00654D98">
      <w:pPr>
        <w:pStyle w:val="Q1-Survey-Question"/>
      </w:pPr>
      <w:r>
        <w:rPr>
          <w:b/>
        </w:rPr>
        <w:t>9</w:t>
      </w:r>
      <w:r w:rsidR="00654D98" w:rsidRPr="00CB4081">
        <w:rPr>
          <w:b/>
        </w:rPr>
        <w:t>.</w:t>
      </w:r>
      <w:r w:rsidR="00654D98" w:rsidRPr="00CB4081">
        <w:rPr>
          <w:b/>
        </w:rPr>
        <w:tab/>
      </w:r>
      <w:r w:rsidR="00084861" w:rsidRPr="00EA2DD0">
        <w:t>How long have you been seeing your main mental health counselor?</w:t>
      </w:r>
    </w:p>
    <w:p w14:paraId="04DEE6CA" w14:textId="5863C5E5" w:rsidR="00084861" w:rsidRPr="00CB4081" w:rsidRDefault="00084861" w:rsidP="00084861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Less than 6 months</w:t>
      </w:r>
      <w:r>
        <w:t xml:space="preserve"> </w:t>
      </w:r>
    </w:p>
    <w:p w14:paraId="76489265" w14:textId="6C5D5E14" w:rsidR="00084861" w:rsidRPr="00CB4081" w:rsidRDefault="00084861" w:rsidP="0008486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6 to 11</w:t>
      </w:r>
      <w:r>
        <w:t xml:space="preserve"> </w:t>
      </w:r>
      <w:r w:rsidRPr="00EA2DD0">
        <w:t>months</w:t>
      </w:r>
    </w:p>
    <w:p w14:paraId="592523AD" w14:textId="0B057F72" w:rsidR="00084861" w:rsidRDefault="00084861" w:rsidP="00084861">
      <w:pPr>
        <w:pStyle w:val="A1-Survey1DigitRespOptBox"/>
        <w:rPr>
          <w:b/>
        </w:rPr>
      </w:pPr>
      <w:r w:rsidRPr="00CB4081"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 xml:space="preserve">1 to 2 years </w:t>
      </w:r>
    </w:p>
    <w:p w14:paraId="00D68EC6" w14:textId="5486FA36" w:rsidR="00084861" w:rsidRDefault="00084861" w:rsidP="00084861">
      <w:pPr>
        <w:pStyle w:val="A1-Survey1DigitRespOptBox"/>
        <w:rPr>
          <w:b/>
        </w:rPr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More than 2 years</w:t>
      </w:r>
      <w:r>
        <w:t xml:space="preserve"> </w:t>
      </w:r>
      <w:r w:rsidRPr="005757A1">
        <w:rPr>
          <w:b/>
          <w:bCs/>
        </w:rPr>
        <w:sym w:font="Symbol" w:char="F0AE"/>
      </w:r>
      <w:r w:rsidRPr="00EA2DD0">
        <w:rPr>
          <w:b/>
        </w:rPr>
        <w:t xml:space="preserve"> If </w:t>
      </w:r>
      <w:r w:rsidR="00B721F1">
        <w:rPr>
          <w:b/>
        </w:rPr>
        <w:t>m</w:t>
      </w:r>
      <w:r w:rsidRPr="00EA2DD0">
        <w:rPr>
          <w:b/>
        </w:rPr>
        <w:t>ore than 2 years,</w:t>
      </w:r>
      <w:r>
        <w:rPr>
          <w:b/>
        </w:rPr>
        <w:t xml:space="preserve"> </w:t>
      </w:r>
      <w:r w:rsidRPr="00EA2DD0">
        <w:rPr>
          <w:b/>
        </w:rPr>
        <w:t>g</w:t>
      </w:r>
      <w:r w:rsidRPr="00EA2DD0">
        <w:rPr>
          <w:rFonts w:eastAsia="@PMingLiU"/>
          <w:b/>
        </w:rPr>
        <w:t>o to #</w:t>
      </w:r>
      <w:r w:rsidR="00536365" w:rsidRPr="00EA2DD0">
        <w:rPr>
          <w:b/>
        </w:rPr>
        <w:t>1</w:t>
      </w:r>
      <w:r w:rsidR="00536365">
        <w:rPr>
          <w:b/>
        </w:rPr>
        <w:t>2</w:t>
      </w:r>
    </w:p>
    <w:p w14:paraId="43DD2ABC" w14:textId="77777777" w:rsidR="005E1A8B" w:rsidRDefault="005E1A8B" w:rsidP="005E1A8B">
      <w:pPr>
        <w:pStyle w:val="BQ-BeforeQuestion-6ptAfter"/>
      </w:pPr>
    </w:p>
    <w:p w14:paraId="1220ED21" w14:textId="709FF510" w:rsidR="00654D98" w:rsidRPr="00CB4081" w:rsidRDefault="00536365" w:rsidP="00654D98">
      <w:pPr>
        <w:pStyle w:val="Q1-Survey-Question"/>
      </w:pPr>
      <w:r w:rsidRPr="00CB4081">
        <w:rPr>
          <w:b/>
        </w:rPr>
        <w:t>1</w:t>
      </w:r>
      <w:r>
        <w:rPr>
          <w:b/>
        </w:rPr>
        <w:t>0</w:t>
      </w:r>
      <w:r w:rsidR="00654D98" w:rsidRPr="00CB4081">
        <w:rPr>
          <w:b/>
        </w:rPr>
        <w:t>.</w:t>
      </w:r>
      <w:r w:rsidR="00654D98" w:rsidRPr="00CB4081">
        <w:rPr>
          <w:b/>
        </w:rPr>
        <w:tab/>
      </w:r>
      <w:r w:rsidR="00EE32D2" w:rsidRPr="00EE32D2">
        <w:t>How difficult was it to find this mental health counselor?</w:t>
      </w:r>
    </w:p>
    <w:p w14:paraId="02ACD883" w14:textId="77777777" w:rsidR="00EE32D2" w:rsidRPr="00CB4081" w:rsidRDefault="00EE32D2" w:rsidP="00EE32D2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Very difficult</w:t>
      </w:r>
      <w:r w:rsidRPr="00CB4081">
        <w:t xml:space="preserve"> </w:t>
      </w:r>
    </w:p>
    <w:p w14:paraId="3BFAD588" w14:textId="77777777" w:rsidR="00EE32D2" w:rsidRDefault="00EE32D2" w:rsidP="00EE32D2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Somewhat difficult</w:t>
      </w:r>
    </w:p>
    <w:p w14:paraId="20DEA83D" w14:textId="2DEDB0F8" w:rsidR="00EE32D2" w:rsidRPr="00CB4081" w:rsidRDefault="00EE32D2" w:rsidP="00EE32D2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Not very difficult</w:t>
      </w:r>
      <w:r w:rsidR="007168D9">
        <w:t xml:space="preserve"> </w:t>
      </w:r>
      <w:r w:rsidR="007168D9" w:rsidRPr="005757A1">
        <w:rPr>
          <w:b/>
          <w:bCs/>
        </w:rPr>
        <w:sym w:font="Symbol" w:char="F0AE"/>
      </w:r>
      <w:r w:rsidR="007168D9" w:rsidRPr="00EA2DD0">
        <w:rPr>
          <w:b/>
        </w:rPr>
        <w:t xml:space="preserve"> </w:t>
      </w:r>
      <w:r w:rsidR="007168D9">
        <w:rPr>
          <w:b/>
        </w:rPr>
        <w:t>G</w:t>
      </w:r>
      <w:r w:rsidR="007168D9" w:rsidRPr="00EA2DD0">
        <w:rPr>
          <w:rFonts w:eastAsia="@PMingLiU"/>
          <w:b/>
        </w:rPr>
        <w:t>o to #</w:t>
      </w:r>
      <w:r w:rsidR="00536365" w:rsidRPr="00EA2DD0">
        <w:rPr>
          <w:b/>
        </w:rPr>
        <w:t>1</w:t>
      </w:r>
      <w:r w:rsidR="00536365">
        <w:rPr>
          <w:b/>
        </w:rPr>
        <w:t>2</w:t>
      </w:r>
      <w:r w:rsidR="00536365" w:rsidRPr="00CB4081">
        <w:t xml:space="preserve"> </w:t>
      </w:r>
    </w:p>
    <w:p w14:paraId="18E8F0DF" w14:textId="43B3259E" w:rsidR="00EE32D2" w:rsidRPr="00CB4081" w:rsidRDefault="00EE32D2" w:rsidP="00EE32D2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  <w:r>
        <w:t>t difficult at all</w:t>
      </w:r>
      <w:r w:rsidR="007168D9">
        <w:t xml:space="preserve"> </w:t>
      </w:r>
      <w:r w:rsidR="007168D9" w:rsidRPr="005757A1">
        <w:rPr>
          <w:b/>
          <w:bCs/>
        </w:rPr>
        <w:sym w:font="Symbol" w:char="F0AE"/>
      </w:r>
      <w:r w:rsidR="007168D9" w:rsidRPr="00EA2DD0">
        <w:rPr>
          <w:b/>
        </w:rPr>
        <w:t xml:space="preserve"> </w:t>
      </w:r>
      <w:r w:rsidR="007168D9">
        <w:rPr>
          <w:b/>
        </w:rPr>
        <w:t>G</w:t>
      </w:r>
      <w:r w:rsidR="007168D9" w:rsidRPr="00EA2DD0">
        <w:rPr>
          <w:rFonts w:eastAsia="@PMingLiU"/>
          <w:b/>
        </w:rPr>
        <w:t>o to #</w:t>
      </w:r>
      <w:r w:rsidR="00536365" w:rsidRPr="00EA2DD0">
        <w:rPr>
          <w:b/>
        </w:rPr>
        <w:t>1</w:t>
      </w:r>
      <w:r w:rsidR="00536365">
        <w:rPr>
          <w:b/>
        </w:rPr>
        <w:t>2</w:t>
      </w:r>
    </w:p>
    <w:p w14:paraId="16BD364E" w14:textId="77777777" w:rsidR="005E1A8B" w:rsidRDefault="005E1A8B" w:rsidP="005E1A8B">
      <w:pPr>
        <w:pStyle w:val="BQ-BeforeQuestion-6ptAfter"/>
      </w:pPr>
    </w:p>
    <w:p w14:paraId="638AB72D" w14:textId="4AB6EF3F" w:rsidR="007168D9" w:rsidRPr="00CB4081" w:rsidRDefault="00536365" w:rsidP="007168D9">
      <w:pPr>
        <w:pStyle w:val="Q1-Survey-Question"/>
      </w:pPr>
      <w:r w:rsidRPr="00CB4081">
        <w:rPr>
          <w:b/>
        </w:rPr>
        <w:t>1</w:t>
      </w:r>
      <w:r>
        <w:rPr>
          <w:b/>
        </w:rPr>
        <w:t>1</w:t>
      </w:r>
      <w:r w:rsidR="007168D9" w:rsidRPr="00CB4081">
        <w:rPr>
          <w:b/>
        </w:rPr>
        <w:t>.</w:t>
      </w:r>
      <w:r w:rsidR="007168D9" w:rsidRPr="00CB4081">
        <w:rPr>
          <w:b/>
        </w:rPr>
        <w:tab/>
      </w:r>
      <w:r w:rsidR="007168D9">
        <w:t>Why was it difficult to find your main mental health counselor</w:t>
      </w:r>
      <w:r w:rsidR="007168D9" w:rsidRPr="00477956">
        <w:t>?</w:t>
      </w:r>
    </w:p>
    <w:p w14:paraId="5BA228D7" w14:textId="6E47A1AF" w:rsidR="007168D9" w:rsidRPr="00CB4081" w:rsidRDefault="007168D9" w:rsidP="007168D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 xml:space="preserve">My counselor was not in the </w:t>
      </w:r>
      <w:proofErr w:type="gramStart"/>
      <w:r>
        <w:t>network</w:t>
      </w:r>
      <w:proofErr w:type="gramEnd"/>
      <w:r w:rsidRPr="00CB4081">
        <w:t xml:space="preserve"> </w:t>
      </w:r>
    </w:p>
    <w:p w14:paraId="7705A4BB" w14:textId="13B9B8C9" w:rsidR="007168D9" w:rsidRDefault="007168D9" w:rsidP="007168D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 xml:space="preserve">I could not find a counselor who was taking new </w:t>
      </w:r>
      <w:proofErr w:type="gramStart"/>
      <w:r>
        <w:t>patients</w:t>
      </w:r>
      <w:proofErr w:type="gramEnd"/>
    </w:p>
    <w:p w14:paraId="2E8D97F7" w14:textId="15BBEE4A" w:rsidR="007168D9" w:rsidRPr="00CB4081" w:rsidRDefault="007168D9" w:rsidP="007168D9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 xml:space="preserve">No counselors were close to where I </w:t>
      </w:r>
      <w:proofErr w:type="gramStart"/>
      <w:r>
        <w:t>live</w:t>
      </w:r>
      <w:proofErr w:type="gramEnd"/>
      <w:r w:rsidRPr="00CB4081">
        <w:t xml:space="preserve"> </w:t>
      </w:r>
    </w:p>
    <w:p w14:paraId="1FCA1E2A" w14:textId="5FD15E02" w:rsidR="007168D9" w:rsidRDefault="007168D9" w:rsidP="005E1A8B">
      <w:pPr>
        <w:pStyle w:val="A1-Survey1DigitRespOptBox"/>
        <w:spacing w:after="0" w:line="360" w:lineRule="auto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Other</w:t>
      </w:r>
      <w:r>
        <w:t>,</w:t>
      </w:r>
      <w:r w:rsidRPr="00EA2DD0">
        <w:t xml:space="preserve"> please describe: </w:t>
      </w:r>
      <w:bookmarkStart w:id="5" w:name="_Hlk164176163"/>
    </w:p>
    <w:p w14:paraId="77405611" w14:textId="77777777" w:rsidR="005E1A8B" w:rsidRDefault="005E1A8B" w:rsidP="005E1A8B">
      <w:pPr>
        <w:pStyle w:val="A1-Survey1DigitRespOptBox"/>
        <w:spacing w:before="0" w:after="160"/>
      </w:pPr>
      <w:bookmarkStart w:id="6" w:name="_Hlk164239630"/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2B1F6163" w14:textId="77777777" w:rsidR="005E1A8B" w:rsidRPr="00CB4081" w:rsidRDefault="005E1A8B" w:rsidP="005E1A8B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6DE7D93F" w14:textId="77777777" w:rsidR="005E1A8B" w:rsidRPr="00CB4081" w:rsidRDefault="005E1A8B" w:rsidP="005E1A8B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bookmarkEnd w:id="5"/>
    <w:bookmarkEnd w:id="6"/>
    <w:p w14:paraId="57457626" w14:textId="77777777" w:rsidR="005E1A8B" w:rsidRDefault="005E1A8B" w:rsidP="00FA219D">
      <w:pPr>
        <w:pStyle w:val="BQ-BeforeQuestion-6ptAfter"/>
      </w:pPr>
    </w:p>
    <w:p w14:paraId="2F8E64DB" w14:textId="77777777" w:rsidR="005E1A8B" w:rsidRPr="00CB4081" w:rsidRDefault="00BB1A68" w:rsidP="005E1A8B">
      <w:pPr>
        <w:pStyle w:val="Q1-Survey-Question"/>
      </w:pPr>
      <w:r>
        <w:rPr>
          <w:b/>
        </w:rPr>
        <w:br w:type="column"/>
      </w:r>
      <w:r w:rsidR="005E1A8B" w:rsidRPr="00CB4081">
        <w:rPr>
          <w:b/>
        </w:rPr>
        <w:t>1</w:t>
      </w:r>
      <w:r w:rsidR="005E1A8B">
        <w:rPr>
          <w:b/>
        </w:rPr>
        <w:t>2</w:t>
      </w:r>
      <w:r w:rsidR="005E1A8B" w:rsidRPr="00CB4081">
        <w:rPr>
          <w:b/>
        </w:rPr>
        <w:t>.</w:t>
      </w:r>
      <w:r w:rsidR="005E1A8B" w:rsidRPr="00CB4081">
        <w:rPr>
          <w:b/>
        </w:rPr>
        <w:tab/>
      </w:r>
      <w:r w:rsidR="005E1A8B" w:rsidRPr="00477956">
        <w:t>In the last 6 months, how difficult was it to make appointments with your main mental health counselor?</w:t>
      </w:r>
    </w:p>
    <w:p w14:paraId="04BFF97B" w14:textId="77777777" w:rsidR="005E1A8B" w:rsidRPr="00CB4081" w:rsidRDefault="005E1A8B" w:rsidP="005E1A8B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Very difficult</w:t>
      </w:r>
      <w:r w:rsidRPr="00CB4081">
        <w:t xml:space="preserve"> </w:t>
      </w:r>
    </w:p>
    <w:p w14:paraId="53D2A7F1" w14:textId="77777777" w:rsidR="005E1A8B" w:rsidRDefault="005E1A8B" w:rsidP="005E1A8B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Somewhat difficult</w:t>
      </w:r>
    </w:p>
    <w:p w14:paraId="5381B499" w14:textId="77777777" w:rsidR="005E1A8B" w:rsidRPr="00CB4081" w:rsidRDefault="005E1A8B" w:rsidP="005E1A8B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Not very difficult</w:t>
      </w:r>
      <w:r w:rsidRPr="00CB4081">
        <w:t xml:space="preserve"> </w:t>
      </w:r>
    </w:p>
    <w:p w14:paraId="31FA2893" w14:textId="77777777" w:rsidR="005E1A8B" w:rsidRDefault="005E1A8B" w:rsidP="005E1A8B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  <w:r>
        <w:t>t difficult at all</w:t>
      </w:r>
    </w:p>
    <w:p w14:paraId="64F364D2" w14:textId="77777777" w:rsidR="005E1A8B" w:rsidRDefault="005E1A8B" w:rsidP="005E1A8B">
      <w:pPr>
        <w:pStyle w:val="BQ-BeforeQuestion-6ptAfter"/>
      </w:pPr>
    </w:p>
    <w:p w14:paraId="70127AC4" w14:textId="686FA8D3" w:rsidR="007168D9" w:rsidRPr="00CB4081" w:rsidRDefault="00536365" w:rsidP="007168D9">
      <w:pPr>
        <w:pStyle w:val="Q1-Survey-Question"/>
      </w:pPr>
      <w:r w:rsidRPr="00CB4081">
        <w:rPr>
          <w:b/>
        </w:rPr>
        <w:t>1</w:t>
      </w:r>
      <w:r>
        <w:rPr>
          <w:b/>
        </w:rPr>
        <w:t>3</w:t>
      </w:r>
      <w:r w:rsidR="007168D9" w:rsidRPr="00CB4081">
        <w:rPr>
          <w:b/>
        </w:rPr>
        <w:t>.</w:t>
      </w:r>
      <w:r w:rsidR="007168D9" w:rsidRPr="00CB4081">
        <w:rPr>
          <w:b/>
        </w:rPr>
        <w:tab/>
      </w:r>
      <w:r w:rsidR="007168D9" w:rsidRPr="00EA2DD0">
        <w:t>In the last 6 months, how often did your main mental health counselor listen carefully to you?</w:t>
      </w:r>
    </w:p>
    <w:p w14:paraId="0FFCA917" w14:textId="77777777" w:rsidR="007168D9" w:rsidRPr="00CB4081" w:rsidRDefault="007168D9" w:rsidP="007168D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Never</w:t>
      </w:r>
    </w:p>
    <w:p w14:paraId="6AEFA2CE" w14:textId="77777777" w:rsidR="007168D9" w:rsidRDefault="007168D9" w:rsidP="007168D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Sometimes</w:t>
      </w:r>
    </w:p>
    <w:p w14:paraId="0645B5AC" w14:textId="77777777" w:rsidR="007168D9" w:rsidRPr="00CB4081" w:rsidRDefault="007168D9" w:rsidP="007168D9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Usually</w:t>
      </w:r>
      <w:r w:rsidRPr="00CB4081">
        <w:t xml:space="preserve"> </w:t>
      </w:r>
    </w:p>
    <w:p w14:paraId="3B572C46" w14:textId="77777777" w:rsidR="007168D9" w:rsidRPr="00CB4081" w:rsidRDefault="007168D9" w:rsidP="007168D9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Always</w:t>
      </w:r>
    </w:p>
    <w:p w14:paraId="317A6374" w14:textId="77777777" w:rsidR="007168D9" w:rsidRDefault="007168D9" w:rsidP="00FA219D">
      <w:pPr>
        <w:pStyle w:val="BQ-BeforeQuestion-6ptAfter"/>
      </w:pPr>
    </w:p>
    <w:p w14:paraId="5CF92E5F" w14:textId="0359C3AC" w:rsidR="007168D9" w:rsidRPr="00CB4081" w:rsidRDefault="00536365" w:rsidP="007168D9">
      <w:pPr>
        <w:pStyle w:val="Q1-Survey-Question"/>
      </w:pPr>
      <w:r w:rsidRPr="00CB4081">
        <w:rPr>
          <w:b/>
        </w:rPr>
        <w:t>1</w:t>
      </w:r>
      <w:r>
        <w:rPr>
          <w:b/>
        </w:rPr>
        <w:t>4</w:t>
      </w:r>
      <w:r w:rsidR="007168D9" w:rsidRPr="00CB4081">
        <w:rPr>
          <w:b/>
        </w:rPr>
        <w:t>.</w:t>
      </w:r>
      <w:r w:rsidR="007168D9" w:rsidRPr="00CB4081">
        <w:rPr>
          <w:b/>
        </w:rPr>
        <w:tab/>
      </w:r>
      <w:r w:rsidR="007168D9" w:rsidRPr="00EA2DD0">
        <w:t>In the last 6 months, how often did your main mental health counselor show respect for what you had to say?</w:t>
      </w:r>
      <w:r w:rsidR="007168D9" w:rsidRPr="00CB4081">
        <w:t xml:space="preserve"> </w:t>
      </w:r>
    </w:p>
    <w:p w14:paraId="5E74D078" w14:textId="77777777" w:rsidR="007168D9" w:rsidRPr="00CB4081" w:rsidRDefault="007168D9" w:rsidP="007168D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Never</w:t>
      </w:r>
    </w:p>
    <w:p w14:paraId="426E8341" w14:textId="77777777" w:rsidR="007168D9" w:rsidRDefault="007168D9" w:rsidP="007168D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Sometimes</w:t>
      </w:r>
    </w:p>
    <w:p w14:paraId="24AE3187" w14:textId="77777777" w:rsidR="007168D9" w:rsidRPr="00CB4081" w:rsidRDefault="007168D9" w:rsidP="007168D9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Usually</w:t>
      </w:r>
      <w:r w:rsidRPr="00CB4081">
        <w:t xml:space="preserve"> </w:t>
      </w:r>
    </w:p>
    <w:p w14:paraId="49AEC483" w14:textId="77777777" w:rsidR="007168D9" w:rsidRPr="00CB4081" w:rsidRDefault="007168D9" w:rsidP="007168D9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Always</w:t>
      </w:r>
    </w:p>
    <w:p w14:paraId="2BEC47D1" w14:textId="77777777" w:rsidR="007168D9" w:rsidRDefault="007168D9" w:rsidP="00FA219D">
      <w:pPr>
        <w:pStyle w:val="BQ-BeforeQuestion-6ptAfter"/>
      </w:pPr>
    </w:p>
    <w:p w14:paraId="710C0288" w14:textId="13618A38" w:rsidR="00437FC3" w:rsidRPr="00CB4081" w:rsidRDefault="00536365" w:rsidP="00437FC3">
      <w:pPr>
        <w:pStyle w:val="Q1-Survey-Question"/>
        <w:rPr>
          <w:b/>
        </w:rPr>
      </w:pPr>
      <w:r w:rsidRPr="00CB4081">
        <w:rPr>
          <w:b/>
        </w:rPr>
        <w:t>1</w:t>
      </w:r>
      <w:r>
        <w:rPr>
          <w:b/>
        </w:rPr>
        <w:t>5</w:t>
      </w:r>
      <w:r w:rsidR="00437FC3" w:rsidRPr="00CB4081">
        <w:rPr>
          <w:b/>
        </w:rPr>
        <w:t>.</w:t>
      </w:r>
      <w:r w:rsidR="00437FC3" w:rsidRPr="00CB4081">
        <w:rPr>
          <w:b/>
        </w:rPr>
        <w:tab/>
      </w:r>
      <w:r w:rsidR="00344D99" w:rsidRPr="00EA2DD0">
        <w:t>In the last 6 months, did you talk with your main mental health counselor about setting goals for your treatment?</w:t>
      </w:r>
    </w:p>
    <w:p w14:paraId="74CA01C1" w14:textId="6ED21123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7FFD4357" w14:textId="47B3710D" w:rsidR="00437FC3" w:rsidRPr="00CB4081" w:rsidRDefault="00437FC3" w:rsidP="0013207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132079" w:rsidRPr="00EA2DD0">
        <w:t xml:space="preserve">No </w:t>
      </w:r>
      <w:r w:rsidR="00132079" w:rsidRPr="005757A1">
        <w:rPr>
          <w:b/>
          <w:bCs/>
        </w:rPr>
        <w:sym w:font="Symbol" w:char="F0AE"/>
      </w:r>
      <w:r w:rsidR="00132079" w:rsidRPr="005757A1">
        <w:rPr>
          <w:b/>
          <w:bCs/>
        </w:rPr>
        <w:t xml:space="preserve"> </w:t>
      </w:r>
      <w:r w:rsidR="00132079" w:rsidRPr="005757A1">
        <w:rPr>
          <w:rFonts w:eastAsia="@PMingLiU"/>
          <w:b/>
        </w:rPr>
        <w:t xml:space="preserve">If No, go to </w:t>
      </w:r>
      <w:proofErr w:type="gramStart"/>
      <w:r w:rsidR="00132079" w:rsidRPr="005757A1">
        <w:rPr>
          <w:rFonts w:eastAsia="@PMingLiU"/>
          <w:b/>
        </w:rPr>
        <w:t>#</w:t>
      </w:r>
      <w:r w:rsidR="00536365">
        <w:rPr>
          <w:rFonts w:eastAsia="@PMingLiU"/>
          <w:b/>
        </w:rPr>
        <w:t>17</w:t>
      </w:r>
      <w:proofErr w:type="gramEnd"/>
      <w:r w:rsidR="00536365" w:rsidRPr="00EA2DD0">
        <w:t xml:space="preserve"> </w:t>
      </w:r>
    </w:p>
    <w:p w14:paraId="5BDD61ED" w14:textId="40DAF04D" w:rsidR="00437FC3" w:rsidRDefault="00437FC3" w:rsidP="00FA219D">
      <w:pPr>
        <w:pStyle w:val="BQ-BeforeQuestion-6ptAfter"/>
      </w:pPr>
    </w:p>
    <w:p w14:paraId="01D40E57" w14:textId="4A04D3F1" w:rsidR="00437FC3" w:rsidRPr="00CB4081" w:rsidRDefault="00536365" w:rsidP="00437FC3">
      <w:pPr>
        <w:pStyle w:val="Q1-Survey-Question"/>
      </w:pPr>
      <w:r w:rsidRPr="00CB4081">
        <w:rPr>
          <w:b/>
        </w:rPr>
        <w:t>1</w:t>
      </w:r>
      <w:r>
        <w:rPr>
          <w:b/>
        </w:rPr>
        <w:t>6</w:t>
      </w:r>
      <w:r w:rsidR="00437FC3" w:rsidRPr="00CB4081">
        <w:rPr>
          <w:b/>
        </w:rPr>
        <w:t>.</w:t>
      </w:r>
      <w:r w:rsidR="00437FC3" w:rsidRPr="00CB4081">
        <w:rPr>
          <w:b/>
        </w:rPr>
        <w:tab/>
      </w:r>
      <w:r w:rsidR="00132079" w:rsidRPr="00EA2DD0">
        <w:t>How much did your main mental health counselor consider what is important to you when setting the goals for treatment</w:t>
      </w:r>
      <w:r w:rsidR="00437FC3" w:rsidRPr="00CB4081">
        <w:t xml:space="preserve">? </w:t>
      </w:r>
    </w:p>
    <w:p w14:paraId="6CAE43B0" w14:textId="70EE0C04" w:rsidR="00132079" w:rsidRPr="00CB4081" w:rsidRDefault="00132079" w:rsidP="0013207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E65ACB">
        <w:rPr>
          <w:szCs w:val="24"/>
        </w:rPr>
        <w:t>Not at all</w:t>
      </w:r>
    </w:p>
    <w:p w14:paraId="74679917" w14:textId="6C4B088B" w:rsidR="00132079" w:rsidRDefault="00132079" w:rsidP="0013207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E65ACB">
        <w:t>A little</w:t>
      </w:r>
    </w:p>
    <w:p w14:paraId="456905C2" w14:textId="071435CE" w:rsidR="00132079" w:rsidRPr="00CB4081" w:rsidRDefault="00132079" w:rsidP="00132079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E65ACB">
        <w:t>Some</w:t>
      </w:r>
      <w:r w:rsidRPr="00CB4081">
        <w:t xml:space="preserve"> </w:t>
      </w:r>
    </w:p>
    <w:p w14:paraId="38FB0DB0" w14:textId="61279C6C" w:rsidR="00D62C81" w:rsidRDefault="00132079" w:rsidP="00D62C81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E65ACB">
        <w:t>A lot</w:t>
      </w:r>
    </w:p>
    <w:p w14:paraId="3A133880" w14:textId="77777777" w:rsidR="007168D9" w:rsidRDefault="007168D9" w:rsidP="00FA219D">
      <w:pPr>
        <w:pStyle w:val="BQ-BeforeQuestion-6ptAfter"/>
      </w:pPr>
    </w:p>
    <w:p w14:paraId="2A907FED" w14:textId="77777777" w:rsidR="005E1A8B" w:rsidRPr="00CB4081" w:rsidRDefault="00BB1A68" w:rsidP="005E1A8B">
      <w:pPr>
        <w:pStyle w:val="Q1-Survey-Question"/>
        <w:rPr>
          <w:b/>
        </w:rPr>
      </w:pPr>
      <w:r>
        <w:rPr>
          <w:b/>
        </w:rPr>
        <w:br w:type="column"/>
      </w:r>
      <w:r w:rsidR="005E1A8B" w:rsidRPr="00CB4081">
        <w:rPr>
          <w:b/>
        </w:rPr>
        <w:lastRenderedPageBreak/>
        <w:t>1</w:t>
      </w:r>
      <w:r w:rsidR="005E1A8B">
        <w:rPr>
          <w:b/>
        </w:rPr>
        <w:t>7</w:t>
      </w:r>
      <w:r w:rsidR="005E1A8B" w:rsidRPr="00CB4081">
        <w:rPr>
          <w:b/>
        </w:rPr>
        <w:t>.</w:t>
      </w:r>
      <w:r w:rsidR="005E1A8B" w:rsidRPr="00CB4081">
        <w:rPr>
          <w:b/>
        </w:rPr>
        <w:tab/>
      </w:r>
      <w:r w:rsidR="005E1A8B" w:rsidRPr="00EA2DD0">
        <w:t xml:space="preserve">In the last 6 months, did you </w:t>
      </w:r>
      <w:r w:rsidR="005E1A8B">
        <w:t xml:space="preserve">get any counseling with your </w:t>
      </w:r>
      <w:r w:rsidR="005E1A8B" w:rsidRPr="00EA2DD0">
        <w:t xml:space="preserve">main mental health counselor </w:t>
      </w:r>
      <w:r w:rsidR="005E1A8B">
        <w:t>using phone or video</w:t>
      </w:r>
      <w:r w:rsidR="005E1A8B" w:rsidRPr="00EA2DD0">
        <w:t>?</w:t>
      </w:r>
    </w:p>
    <w:p w14:paraId="04886631" w14:textId="77777777" w:rsidR="005E1A8B" w:rsidRPr="00CB4081" w:rsidRDefault="005E1A8B" w:rsidP="005E1A8B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7FC51706" w14:textId="77777777" w:rsidR="005E1A8B" w:rsidRPr="00CB4081" w:rsidRDefault="005E1A8B" w:rsidP="005E1A8B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 xml:space="preserve">No </w:t>
      </w:r>
      <w:r w:rsidRPr="005757A1">
        <w:rPr>
          <w:b/>
          <w:bCs/>
        </w:rPr>
        <w:sym w:font="Symbol" w:char="F0AE"/>
      </w:r>
      <w:r w:rsidRPr="005757A1">
        <w:rPr>
          <w:b/>
          <w:bCs/>
        </w:rPr>
        <w:t xml:space="preserve"> </w:t>
      </w:r>
      <w:r w:rsidRPr="005757A1">
        <w:rPr>
          <w:rFonts w:eastAsia="@PMingLiU"/>
          <w:b/>
        </w:rPr>
        <w:t xml:space="preserve">If No, go to </w:t>
      </w:r>
      <w:proofErr w:type="gramStart"/>
      <w:r w:rsidRPr="005757A1">
        <w:rPr>
          <w:rFonts w:eastAsia="@PMingLiU"/>
          <w:b/>
        </w:rPr>
        <w:t>#</w:t>
      </w:r>
      <w:r>
        <w:rPr>
          <w:rFonts w:eastAsia="@PMingLiU"/>
          <w:b/>
        </w:rPr>
        <w:t>19</w:t>
      </w:r>
      <w:proofErr w:type="gramEnd"/>
    </w:p>
    <w:p w14:paraId="1759CBE8" w14:textId="77777777" w:rsidR="005E1A8B" w:rsidRDefault="005E1A8B" w:rsidP="005E1A8B">
      <w:pPr>
        <w:pStyle w:val="BQ-BeforeQuestion-6ptAfter"/>
      </w:pPr>
    </w:p>
    <w:p w14:paraId="0FBDA576" w14:textId="7DF767E6" w:rsidR="007168D9" w:rsidRPr="00CB4081" w:rsidRDefault="00536365" w:rsidP="007168D9">
      <w:pPr>
        <w:pStyle w:val="Q1-Survey-Question"/>
      </w:pPr>
      <w:r w:rsidRPr="00CB4081">
        <w:rPr>
          <w:b/>
        </w:rPr>
        <w:t>1</w:t>
      </w:r>
      <w:r>
        <w:rPr>
          <w:b/>
        </w:rPr>
        <w:t>8</w:t>
      </w:r>
      <w:r w:rsidR="007168D9" w:rsidRPr="00CB4081">
        <w:rPr>
          <w:b/>
        </w:rPr>
        <w:t>.</w:t>
      </w:r>
      <w:r w:rsidR="007168D9" w:rsidRPr="00CB4081">
        <w:rPr>
          <w:b/>
        </w:rPr>
        <w:tab/>
      </w:r>
      <w:r w:rsidR="001A3676">
        <w:t>How well did the phone or video visit work for you</w:t>
      </w:r>
      <w:r w:rsidR="007168D9" w:rsidRPr="00EA2DD0">
        <w:t>?</w:t>
      </w:r>
      <w:r w:rsidR="007168D9" w:rsidRPr="00CB4081">
        <w:t xml:space="preserve"> </w:t>
      </w:r>
    </w:p>
    <w:p w14:paraId="79815E21" w14:textId="21E68DD3" w:rsidR="007168D9" w:rsidRPr="00CB4081" w:rsidRDefault="007168D9" w:rsidP="007168D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E65ACB">
        <w:rPr>
          <w:szCs w:val="24"/>
        </w:rPr>
        <w:t>Not well at all</w:t>
      </w:r>
      <w:r w:rsidR="00902BB6">
        <w:rPr>
          <w:szCs w:val="24"/>
        </w:rPr>
        <w:t xml:space="preserve"> </w:t>
      </w:r>
    </w:p>
    <w:p w14:paraId="73051604" w14:textId="4C5F3F6C" w:rsidR="007168D9" w:rsidRDefault="007168D9" w:rsidP="007168D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902BB6">
        <w:t xml:space="preserve">Not too well </w:t>
      </w:r>
    </w:p>
    <w:p w14:paraId="252A8560" w14:textId="0A34CBD5" w:rsidR="007168D9" w:rsidRPr="00CB4081" w:rsidRDefault="007168D9" w:rsidP="007168D9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902BB6">
        <w:t>Fairly well</w:t>
      </w:r>
    </w:p>
    <w:p w14:paraId="6B4B7955" w14:textId="6AD9F170" w:rsidR="007168D9" w:rsidRPr="00CB4081" w:rsidRDefault="007168D9" w:rsidP="007168D9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902BB6">
        <w:t>Very well</w:t>
      </w:r>
    </w:p>
    <w:p w14:paraId="1248EEA9" w14:textId="77777777" w:rsidR="00D62C81" w:rsidRDefault="00D62C81" w:rsidP="001A35C7">
      <w:pPr>
        <w:pStyle w:val="SL-FlLftSgl"/>
      </w:pPr>
    </w:p>
    <w:p w14:paraId="62E1B112" w14:textId="77777777" w:rsidR="001A35C7" w:rsidRPr="00CB4081" w:rsidRDefault="001A35C7" w:rsidP="001A35C7">
      <w:pPr>
        <w:pStyle w:val="SL-FlLftSgl"/>
      </w:pPr>
    </w:p>
    <w:p w14:paraId="12F87515" w14:textId="5700E791" w:rsidR="00D62C81" w:rsidRPr="00D3643C" w:rsidRDefault="007168D9" w:rsidP="00D62C81">
      <w:pPr>
        <w:pStyle w:val="ST-Subtitle-Survey"/>
        <w:outlineLvl w:val="0"/>
      </w:pPr>
      <w:r>
        <w:t xml:space="preserve">Getting Help </w:t>
      </w:r>
      <w:r w:rsidR="00D62C81">
        <w:t>Between Appointment</w:t>
      </w:r>
      <w:r>
        <w:t>s</w:t>
      </w:r>
    </w:p>
    <w:p w14:paraId="7560B156" w14:textId="0FCCFBBA" w:rsidR="001A3676" w:rsidRPr="00CB4081" w:rsidRDefault="00536365" w:rsidP="001A3676">
      <w:pPr>
        <w:pStyle w:val="Q1-Survey-Question"/>
      </w:pPr>
      <w:r>
        <w:rPr>
          <w:b/>
        </w:rPr>
        <w:t>19</w:t>
      </w:r>
      <w:r w:rsidR="001A3676" w:rsidRPr="00CB4081">
        <w:rPr>
          <w:b/>
        </w:rPr>
        <w:t>.</w:t>
      </w:r>
      <w:r w:rsidR="001A3676" w:rsidRPr="00CB4081">
        <w:tab/>
      </w:r>
      <w:r w:rsidR="001A3676">
        <w:t>Did your main mental health counselor give you information about what to do if you needed help or support between your scheduled appointments</w:t>
      </w:r>
      <w:r w:rsidR="001A3676" w:rsidRPr="00EA2DD0">
        <w:t>?</w:t>
      </w:r>
    </w:p>
    <w:p w14:paraId="19803505" w14:textId="380A7C11" w:rsidR="001A3676" w:rsidRPr="00CB4081" w:rsidRDefault="001A3676" w:rsidP="001A3676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</w:t>
      </w:r>
      <w:r>
        <w:t>s</w:t>
      </w:r>
    </w:p>
    <w:p w14:paraId="667EAF32" w14:textId="34A03AC0" w:rsidR="001A3676" w:rsidRPr="00CB4081" w:rsidRDefault="001A3676" w:rsidP="001A3676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>No</w:t>
      </w:r>
    </w:p>
    <w:p w14:paraId="0AAC5A33" w14:textId="77777777" w:rsidR="001A3676" w:rsidRDefault="001A3676" w:rsidP="001A35C7">
      <w:pPr>
        <w:pStyle w:val="BQ-BeforeQuestion-6ptAfter"/>
      </w:pPr>
    </w:p>
    <w:p w14:paraId="737D320E" w14:textId="45E1CCFC" w:rsidR="00437FC3" w:rsidRPr="00CB4081" w:rsidRDefault="00536365" w:rsidP="00437FC3">
      <w:pPr>
        <w:pStyle w:val="Q1-Survey-Question"/>
      </w:pPr>
      <w:r>
        <w:rPr>
          <w:b/>
        </w:rPr>
        <w:t>20</w:t>
      </w:r>
      <w:r w:rsidR="00437FC3" w:rsidRPr="00CB4081">
        <w:tab/>
      </w:r>
      <w:r w:rsidR="00D62C81" w:rsidRPr="00EA2DD0">
        <w:t>In the last 6 months, did you try to contact your main mental health counselor for help or support in between your scheduled appointments?</w:t>
      </w:r>
    </w:p>
    <w:p w14:paraId="24F62D1D" w14:textId="142AA44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4FAB7436" w14:textId="47752855" w:rsidR="00437FC3" w:rsidRPr="00CB4081" w:rsidRDefault="00437FC3" w:rsidP="00D62C8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D62C81" w:rsidRPr="00EA2DD0">
        <w:t xml:space="preserve">No </w:t>
      </w:r>
      <w:r w:rsidR="00D62C81" w:rsidRPr="005757A1">
        <w:rPr>
          <w:b/>
          <w:bCs/>
        </w:rPr>
        <w:sym w:font="Symbol" w:char="F0AE"/>
      </w:r>
      <w:r w:rsidR="00D62C81" w:rsidRPr="005757A1">
        <w:rPr>
          <w:b/>
        </w:rPr>
        <w:t xml:space="preserve"> If No, go to </w:t>
      </w:r>
      <w:proofErr w:type="gramStart"/>
      <w:r w:rsidR="00D62C81" w:rsidRPr="005757A1">
        <w:rPr>
          <w:b/>
        </w:rPr>
        <w:t>#</w:t>
      </w:r>
      <w:r w:rsidR="00536365">
        <w:rPr>
          <w:b/>
        </w:rPr>
        <w:t>22</w:t>
      </w:r>
      <w:proofErr w:type="gramEnd"/>
    </w:p>
    <w:p w14:paraId="7F9609EA" w14:textId="77777777" w:rsidR="00437FC3" w:rsidRPr="00CB4081" w:rsidRDefault="00437FC3" w:rsidP="001A35C7">
      <w:pPr>
        <w:pStyle w:val="BQ-BeforeQuestion-6ptAfter"/>
      </w:pPr>
    </w:p>
    <w:p w14:paraId="3A074F18" w14:textId="74992370" w:rsidR="00437FC3" w:rsidRPr="00CB4081" w:rsidRDefault="00536365" w:rsidP="00437FC3">
      <w:pPr>
        <w:pStyle w:val="Q1-Survey-Question"/>
      </w:pPr>
      <w:r>
        <w:rPr>
          <w:b/>
        </w:rPr>
        <w:t>21</w:t>
      </w:r>
      <w:r w:rsidR="00437FC3" w:rsidRPr="00CB4081">
        <w:rPr>
          <w:b/>
        </w:rPr>
        <w:t>.</w:t>
      </w:r>
      <w:r w:rsidR="00437FC3" w:rsidRPr="00CB4081">
        <w:rPr>
          <w:b/>
        </w:rPr>
        <w:tab/>
      </w:r>
      <w:r w:rsidR="00D62C81" w:rsidRPr="00EA2DD0">
        <w:t>In the last 6 months, when you contacted your main mental health counselor</w:t>
      </w:r>
      <w:r w:rsidR="00D62C81">
        <w:t xml:space="preserve"> </w:t>
      </w:r>
      <w:r w:rsidR="00D62C81" w:rsidRPr="00EA2DD0">
        <w:t>between your appointments, how often did you get the help or support you needed</w:t>
      </w:r>
      <w:r w:rsidR="00437FC3" w:rsidRPr="00CB4081">
        <w:t xml:space="preserve">? </w:t>
      </w:r>
    </w:p>
    <w:p w14:paraId="14E7958B" w14:textId="77777777" w:rsidR="00D62C81" w:rsidRPr="00CB4081" w:rsidRDefault="00D62C81" w:rsidP="00D62C81">
      <w:pPr>
        <w:pStyle w:val="A1-Survey1DigitRespOptBox"/>
      </w:pPr>
      <w:bookmarkStart w:id="7" w:name="_Hlk164426076"/>
      <w:bookmarkStart w:id="8" w:name="_Hlk164426502"/>
      <w:r w:rsidRPr="00CB4081">
        <w:rPr>
          <w:vertAlign w:val="superscript"/>
        </w:rPr>
        <w:t>1</w:t>
      </w:r>
      <w:bookmarkStart w:id="9" w:name="_Hlk164425577"/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bookmarkEnd w:id="9"/>
      <w:bookmarkEnd w:id="7"/>
      <w:r>
        <w:t>Never</w:t>
      </w:r>
    </w:p>
    <w:p w14:paraId="1360ABD2" w14:textId="77777777" w:rsidR="00D62C81" w:rsidRDefault="00D62C81" w:rsidP="00D62C8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Sometimes</w:t>
      </w:r>
    </w:p>
    <w:p w14:paraId="7EAC6536" w14:textId="77777777" w:rsidR="00D62C81" w:rsidRPr="00CB4081" w:rsidRDefault="00D62C81" w:rsidP="00D62C81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Usually</w:t>
      </w:r>
      <w:r w:rsidRPr="00CB4081">
        <w:t xml:space="preserve"> </w:t>
      </w:r>
    </w:p>
    <w:p w14:paraId="36B3C539" w14:textId="77777777" w:rsidR="00D62C81" w:rsidRPr="00CB4081" w:rsidRDefault="00D62C81" w:rsidP="00D62C81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Always</w:t>
      </w:r>
    </w:p>
    <w:bookmarkEnd w:id="8"/>
    <w:p w14:paraId="2FE141C6" w14:textId="77777777" w:rsidR="00C475AC" w:rsidRPr="00CB4081" w:rsidRDefault="00C475AC" w:rsidP="001A35C7">
      <w:pPr>
        <w:pStyle w:val="BQ-BeforeQuestion-6ptAfter"/>
      </w:pPr>
    </w:p>
    <w:p w14:paraId="4B0E015A" w14:textId="17CA0AC1" w:rsidR="00C475AC" w:rsidRPr="00CB4081" w:rsidRDefault="00536365" w:rsidP="00C475AC">
      <w:pPr>
        <w:pStyle w:val="Q1-Survey-Question"/>
      </w:pPr>
      <w:r>
        <w:rPr>
          <w:b/>
        </w:rPr>
        <w:t>22</w:t>
      </w:r>
      <w:r w:rsidR="00C475AC" w:rsidRPr="00CB4081">
        <w:rPr>
          <w:b/>
        </w:rPr>
        <w:t>.</w:t>
      </w:r>
      <w:r w:rsidR="00C475AC" w:rsidRPr="00CB4081">
        <w:tab/>
      </w:r>
      <w:r w:rsidR="00C475AC" w:rsidRPr="00EA2DD0">
        <w:t>Using any number from 0 to 10, where 0 is the worst mental health counselor possible and 10 is the best mental health counselor possible, what number would you use to rate your main mental health counselor in the last 6 months?</w:t>
      </w:r>
    </w:p>
    <w:p w14:paraId="22B9791C" w14:textId="443E27C8" w:rsidR="00C475AC" w:rsidRPr="00CB4081" w:rsidRDefault="00C475AC" w:rsidP="001A35C7">
      <w:pPr>
        <w:pStyle w:val="A0-Survey0DigitRespOptBox"/>
        <w:keepNext/>
        <w:keepLines/>
        <w:tabs>
          <w:tab w:val="clear" w:pos="936"/>
          <w:tab w:val="left" w:pos="1195"/>
        </w:tabs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0</w:t>
      </w:r>
      <w:r w:rsidRPr="00CB4081">
        <w:t> </w:t>
      </w:r>
      <w:r w:rsidRPr="00CB4081">
        <w:t xml:space="preserve">Worst </w:t>
      </w:r>
      <w:r>
        <w:t>mental health counselor</w:t>
      </w:r>
      <w:r w:rsidRPr="00CB4081">
        <w:t xml:space="preserve"> </w:t>
      </w:r>
      <w:r w:rsidR="001A35C7">
        <w:br/>
      </w:r>
      <w:r w:rsidR="008670D0">
        <w:tab/>
      </w:r>
      <w:r w:rsidRPr="00CB4081">
        <w:t>possible</w:t>
      </w:r>
    </w:p>
    <w:p w14:paraId="4067E98F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1</w:t>
      </w:r>
    </w:p>
    <w:p w14:paraId="6D77EA3D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2</w:t>
      </w:r>
    </w:p>
    <w:p w14:paraId="2C621774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3</w:t>
      </w:r>
    </w:p>
    <w:p w14:paraId="4A2A8931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4</w:t>
      </w:r>
    </w:p>
    <w:p w14:paraId="5CDE04A6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5</w:t>
      </w:r>
    </w:p>
    <w:p w14:paraId="4C654B11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6</w:t>
      </w:r>
    </w:p>
    <w:p w14:paraId="64FDA131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7</w:t>
      </w:r>
    </w:p>
    <w:p w14:paraId="711DC2B8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8</w:t>
      </w:r>
    </w:p>
    <w:p w14:paraId="1DC3F898" w14:textId="77777777" w:rsidR="00C475AC" w:rsidRPr="00CB4081" w:rsidRDefault="00C475AC" w:rsidP="00C475AC">
      <w:pPr>
        <w:pStyle w:val="A0-Survey0DigitRespOptBox"/>
        <w:keepNext/>
        <w:keepLines/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9</w:t>
      </w:r>
    </w:p>
    <w:p w14:paraId="02249A7E" w14:textId="6301E1E1" w:rsidR="00C475AC" w:rsidRDefault="00C475AC" w:rsidP="001A35C7">
      <w:pPr>
        <w:pStyle w:val="A0-Survey0DigitRespOptBox"/>
        <w:tabs>
          <w:tab w:val="clear" w:pos="936"/>
          <w:tab w:val="left" w:pos="1296"/>
        </w:tabs>
      </w:pP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10</w:t>
      </w:r>
      <w:r w:rsidRPr="00CB4081">
        <w:t> </w:t>
      </w:r>
      <w:r w:rsidRPr="00CB4081">
        <w:t xml:space="preserve">Best </w:t>
      </w:r>
      <w:r>
        <w:t>mental health counselor</w:t>
      </w:r>
      <w:r w:rsidRPr="00CB4081">
        <w:t xml:space="preserve"> </w:t>
      </w:r>
      <w:r w:rsidR="008670D0">
        <w:tab/>
      </w:r>
      <w:r w:rsidRPr="00CB4081">
        <w:t>possible</w:t>
      </w:r>
    </w:p>
    <w:p w14:paraId="06D13902" w14:textId="77777777" w:rsidR="00C475AC" w:rsidRDefault="00C475AC" w:rsidP="001A35C7">
      <w:pPr>
        <w:pStyle w:val="SL-FlLftSgl"/>
      </w:pPr>
      <w:bookmarkStart w:id="10" w:name="_Hlk164177116"/>
    </w:p>
    <w:p w14:paraId="64668736" w14:textId="77777777" w:rsidR="001A35C7" w:rsidRPr="00CB4081" w:rsidRDefault="001A35C7" w:rsidP="001A35C7">
      <w:pPr>
        <w:pStyle w:val="SL-FlLftSgl"/>
      </w:pPr>
    </w:p>
    <w:bookmarkEnd w:id="10"/>
    <w:p w14:paraId="7C0A3E87" w14:textId="3B0D47B9" w:rsidR="005177DC" w:rsidRPr="00D3643C" w:rsidRDefault="00890911" w:rsidP="005177DC">
      <w:pPr>
        <w:pStyle w:val="ST-Subtitle-Survey"/>
        <w:outlineLvl w:val="0"/>
      </w:pPr>
      <w:r>
        <w:t>Getting Mental Health Services</w:t>
      </w:r>
    </w:p>
    <w:p w14:paraId="300DAE84" w14:textId="044F95F3" w:rsidR="005177DC" w:rsidRPr="00CB4081" w:rsidRDefault="00536365" w:rsidP="005177DC">
      <w:pPr>
        <w:pStyle w:val="Q1-Survey-Question"/>
      </w:pPr>
      <w:r>
        <w:rPr>
          <w:b/>
        </w:rPr>
        <w:t>23</w:t>
      </w:r>
      <w:r w:rsidR="005177DC" w:rsidRPr="00CB4081">
        <w:rPr>
          <w:b/>
        </w:rPr>
        <w:t>.</w:t>
      </w:r>
      <w:r w:rsidR="005177DC" w:rsidRPr="00CB4081">
        <w:rPr>
          <w:b/>
        </w:rPr>
        <w:tab/>
      </w:r>
      <w:r w:rsidR="00744600">
        <w:t>“</w:t>
      </w:r>
      <w:r w:rsidR="006039A1" w:rsidRPr="00EA2DD0">
        <w:t>Mental health services</w:t>
      </w:r>
      <w:r w:rsidR="00744600">
        <w:t>”</w:t>
      </w:r>
      <w:r w:rsidR="006039A1" w:rsidRPr="00EA2DD0">
        <w:t xml:space="preserve"> include mental health counseling </w:t>
      </w:r>
      <w:r w:rsidR="006039A1" w:rsidRPr="00890911">
        <w:rPr>
          <w:u w:val="single"/>
        </w:rPr>
        <w:t>and</w:t>
      </w:r>
      <w:r w:rsidR="006039A1" w:rsidRPr="00EA2DD0">
        <w:t xml:space="preserve"> any medicine you might take for mental health reasons</w:t>
      </w:r>
      <w:r w:rsidR="006039A1">
        <w:t xml:space="preserve">. </w:t>
      </w:r>
      <w:r w:rsidR="00890911">
        <w:t>In the last 6 months, did you get all the mental health services you needed</w:t>
      </w:r>
      <w:r w:rsidR="006039A1" w:rsidRPr="00EA2DD0">
        <w:t>?</w:t>
      </w:r>
    </w:p>
    <w:p w14:paraId="1F512C6C" w14:textId="457C5574" w:rsidR="006039A1" w:rsidRPr="00CB4081" w:rsidRDefault="006039A1" w:rsidP="006039A1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890911">
        <w:t>Yes</w:t>
      </w:r>
    </w:p>
    <w:p w14:paraId="0821E6A8" w14:textId="505AAF92" w:rsidR="006039A1" w:rsidRDefault="006039A1" w:rsidP="006039A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="00890911">
        <w:t>No</w:t>
      </w:r>
    </w:p>
    <w:p w14:paraId="1ACAA02F" w14:textId="2A120E39" w:rsidR="006039A1" w:rsidRDefault="006039A1" w:rsidP="003805AD">
      <w:pPr>
        <w:pStyle w:val="A1-Survey1DigitRespOptBox"/>
        <w:ind w:right="-360"/>
        <w:rPr>
          <w:rFonts w:eastAsia="@PMingLiU"/>
          <w:b/>
        </w:rPr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 w:rsidR="00890911">
        <w:rPr>
          <w:szCs w:val="24"/>
        </w:rPr>
        <w:t xml:space="preserve">I </w:t>
      </w:r>
      <w:r w:rsidR="00890911" w:rsidRPr="00890911">
        <w:rPr>
          <w:szCs w:val="24"/>
          <w:u w:val="single"/>
        </w:rPr>
        <w:t>did not need</w:t>
      </w:r>
      <w:r w:rsidR="00890911">
        <w:rPr>
          <w:szCs w:val="24"/>
        </w:rPr>
        <w:t xml:space="preserve"> any services</w:t>
      </w:r>
      <w:r w:rsidRPr="00EA2DD0">
        <w:t xml:space="preserve"> </w:t>
      </w:r>
      <w:r w:rsidRPr="005757A1">
        <w:rPr>
          <w:b/>
          <w:bCs/>
        </w:rPr>
        <w:sym w:font="Symbol" w:char="F0AE"/>
      </w:r>
      <w:r w:rsidRPr="005757A1">
        <w:rPr>
          <w:b/>
          <w:bCs/>
        </w:rPr>
        <w:t xml:space="preserve"> </w:t>
      </w:r>
      <w:r w:rsidR="00890911">
        <w:rPr>
          <w:b/>
          <w:bCs/>
        </w:rPr>
        <w:t>G</w:t>
      </w:r>
      <w:r w:rsidRPr="005757A1">
        <w:rPr>
          <w:rFonts w:eastAsia="@PMingLiU"/>
          <w:b/>
        </w:rPr>
        <w:t>o to #</w:t>
      </w:r>
      <w:r w:rsidR="00536365" w:rsidRPr="005757A1">
        <w:rPr>
          <w:rFonts w:eastAsia="@PMingLiU"/>
          <w:b/>
        </w:rPr>
        <w:t>2</w:t>
      </w:r>
      <w:r w:rsidR="00536365">
        <w:rPr>
          <w:rFonts w:eastAsia="@PMingLiU"/>
          <w:b/>
        </w:rPr>
        <w:t>7</w:t>
      </w:r>
    </w:p>
    <w:p w14:paraId="478D3FE3" w14:textId="10D8C0EF" w:rsidR="00890911" w:rsidRDefault="00890911" w:rsidP="001A35C7">
      <w:pPr>
        <w:pStyle w:val="BQ-BeforeQuestion-6ptAfter"/>
        <w:rPr>
          <w:rFonts w:eastAsia="@PMingLiU"/>
        </w:rPr>
      </w:pPr>
    </w:p>
    <w:p w14:paraId="2E8CD7AA" w14:textId="11B87814" w:rsidR="00890911" w:rsidRPr="00CB4081" w:rsidRDefault="00536365" w:rsidP="00890911">
      <w:pPr>
        <w:pStyle w:val="Q1-Survey-Question"/>
      </w:pPr>
      <w:r>
        <w:rPr>
          <w:b/>
        </w:rPr>
        <w:t>24</w:t>
      </w:r>
      <w:r w:rsidR="00890911" w:rsidRPr="00CB4081">
        <w:rPr>
          <w:b/>
        </w:rPr>
        <w:t>.</w:t>
      </w:r>
      <w:r w:rsidR="00890911" w:rsidRPr="00CB4081">
        <w:rPr>
          <w:b/>
        </w:rPr>
        <w:tab/>
      </w:r>
      <w:r w:rsidR="00890911" w:rsidRPr="00EA2DD0">
        <w:t>How much of the mental health services that you got in the last 6 months did you pay for yourself?</w:t>
      </w:r>
    </w:p>
    <w:p w14:paraId="6C3A611B" w14:textId="77777777" w:rsidR="00890911" w:rsidRPr="00CB4081" w:rsidRDefault="00890911" w:rsidP="00890911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All</w:t>
      </w:r>
    </w:p>
    <w:p w14:paraId="16AC4C89" w14:textId="77777777" w:rsidR="00890911" w:rsidRDefault="00890911" w:rsidP="0089091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Most</w:t>
      </w:r>
    </w:p>
    <w:p w14:paraId="6B00E3D5" w14:textId="77777777" w:rsidR="00890911" w:rsidRPr="00CB4081" w:rsidRDefault="00890911" w:rsidP="00890911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Some</w:t>
      </w:r>
      <w:r w:rsidRPr="00CB4081">
        <w:t xml:space="preserve"> </w:t>
      </w:r>
    </w:p>
    <w:p w14:paraId="1C3147D6" w14:textId="65867A67" w:rsidR="00890911" w:rsidRPr="00CB4081" w:rsidRDefault="00890911" w:rsidP="00890911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 w:rsidRPr="00EA2DD0">
        <w:t xml:space="preserve">None </w:t>
      </w:r>
      <w:r w:rsidRPr="005757A1">
        <w:rPr>
          <w:b/>
          <w:bCs/>
        </w:rPr>
        <w:sym w:font="Symbol" w:char="F0AE"/>
      </w:r>
      <w:r w:rsidRPr="005757A1">
        <w:rPr>
          <w:b/>
          <w:bCs/>
        </w:rPr>
        <w:t xml:space="preserve"> </w:t>
      </w:r>
      <w:r w:rsidRPr="005757A1">
        <w:rPr>
          <w:rFonts w:eastAsia="@PMingLiU"/>
          <w:b/>
        </w:rPr>
        <w:t>If None, go to #</w:t>
      </w:r>
      <w:r w:rsidR="00536365" w:rsidRPr="005757A1">
        <w:rPr>
          <w:rFonts w:eastAsia="@PMingLiU"/>
          <w:b/>
        </w:rPr>
        <w:t>2</w:t>
      </w:r>
      <w:r w:rsidR="00536365">
        <w:rPr>
          <w:rFonts w:eastAsia="@PMingLiU"/>
          <w:b/>
        </w:rPr>
        <w:t>6</w:t>
      </w:r>
    </w:p>
    <w:p w14:paraId="666E3FA7" w14:textId="77777777" w:rsidR="00890911" w:rsidRPr="00CB4081" w:rsidRDefault="00890911" w:rsidP="001A35C7">
      <w:pPr>
        <w:pStyle w:val="BQ-BeforeQuestion-6ptAfter"/>
      </w:pPr>
    </w:p>
    <w:p w14:paraId="22298419" w14:textId="2E02EBD2" w:rsidR="006039A1" w:rsidRPr="00CB4081" w:rsidRDefault="00536365" w:rsidP="006039A1">
      <w:pPr>
        <w:pStyle w:val="Q1-Survey-Question"/>
      </w:pPr>
      <w:r>
        <w:rPr>
          <w:b/>
        </w:rPr>
        <w:lastRenderedPageBreak/>
        <w:t>25</w:t>
      </w:r>
      <w:r w:rsidR="006039A1" w:rsidRPr="00CB4081">
        <w:rPr>
          <w:b/>
        </w:rPr>
        <w:t>.</w:t>
      </w:r>
      <w:r w:rsidR="006039A1" w:rsidRPr="00CB4081">
        <w:rPr>
          <w:b/>
        </w:rPr>
        <w:tab/>
      </w:r>
      <w:r w:rsidR="006039A1" w:rsidRPr="006039A1">
        <w:t>In the last 6 months, how difficult was it for you to pay for the mental health services you received?</w:t>
      </w:r>
    </w:p>
    <w:p w14:paraId="2DBD6536" w14:textId="77777777" w:rsidR="006039A1" w:rsidRPr="00CB4081" w:rsidRDefault="006039A1" w:rsidP="006039A1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Very difficult</w:t>
      </w:r>
      <w:r w:rsidRPr="00CB4081">
        <w:t xml:space="preserve"> </w:t>
      </w:r>
    </w:p>
    <w:p w14:paraId="55E08FF3" w14:textId="77777777" w:rsidR="006039A1" w:rsidRDefault="006039A1" w:rsidP="006039A1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Somewhat difficult</w:t>
      </w:r>
    </w:p>
    <w:p w14:paraId="22FF341F" w14:textId="77777777" w:rsidR="006039A1" w:rsidRPr="00CB4081" w:rsidRDefault="006039A1" w:rsidP="006039A1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rPr>
          <w:szCs w:val="24"/>
        </w:rPr>
        <w:tab/>
      </w:r>
      <w:r>
        <w:t>Not very difficult</w:t>
      </w:r>
      <w:r w:rsidRPr="00CB4081">
        <w:t xml:space="preserve"> </w:t>
      </w:r>
    </w:p>
    <w:p w14:paraId="337F50BF" w14:textId="77777777" w:rsidR="006039A1" w:rsidRDefault="006039A1" w:rsidP="006039A1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  <w:r>
        <w:t>t difficult at all</w:t>
      </w:r>
    </w:p>
    <w:p w14:paraId="10DC5765" w14:textId="77777777" w:rsidR="00437FC3" w:rsidRPr="00AE6690" w:rsidRDefault="00437FC3" w:rsidP="00AE6690">
      <w:pPr>
        <w:pStyle w:val="BQ-BeforeQuestion-6ptAfter"/>
      </w:pPr>
    </w:p>
    <w:p w14:paraId="70117EBA" w14:textId="277DBA90" w:rsidR="00437FC3" w:rsidRPr="00CB4081" w:rsidRDefault="00536365" w:rsidP="00437FC3">
      <w:pPr>
        <w:pStyle w:val="Q1-Survey-Question"/>
      </w:pPr>
      <w:r w:rsidRPr="00CB4081">
        <w:rPr>
          <w:b/>
        </w:rPr>
        <w:t>2</w:t>
      </w:r>
      <w:r>
        <w:rPr>
          <w:b/>
        </w:rPr>
        <w:t>6</w:t>
      </w:r>
      <w:r w:rsidR="00437FC3" w:rsidRPr="00CB4081">
        <w:rPr>
          <w:b/>
        </w:rPr>
        <w:t>.</w:t>
      </w:r>
      <w:r w:rsidR="00437FC3" w:rsidRPr="00CB4081">
        <w:tab/>
      </w:r>
      <w:r w:rsidR="006039A1" w:rsidRPr="00EA2DD0">
        <w:t xml:space="preserve">In the last 6 months, were there any mental health services that you </w:t>
      </w:r>
      <w:r w:rsidR="00890911">
        <w:t>thought</w:t>
      </w:r>
      <w:r w:rsidR="006039A1" w:rsidRPr="00EA2DD0">
        <w:t xml:space="preserve"> you needed that you could</w:t>
      </w:r>
      <w:r w:rsidR="00890911">
        <w:t xml:space="preserve"> </w:t>
      </w:r>
      <w:r w:rsidR="006039A1" w:rsidRPr="00EA2DD0">
        <w:t>n</w:t>
      </w:r>
      <w:r w:rsidR="00890911">
        <w:t>o</w:t>
      </w:r>
      <w:r w:rsidR="006039A1" w:rsidRPr="00EA2DD0">
        <w:t>t afford?</w:t>
      </w:r>
    </w:p>
    <w:p w14:paraId="6A3798E2" w14:textId="77777777" w:rsidR="00437FC3" w:rsidRPr="00CB4081" w:rsidRDefault="00437FC3" w:rsidP="00437FC3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4ACCAC8A" w14:textId="235478F0" w:rsidR="00C66D1E" w:rsidRDefault="00437FC3" w:rsidP="003B1AB8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7AB05F82" w14:textId="77777777" w:rsidR="007B6413" w:rsidRDefault="007B6413" w:rsidP="00FD28D1">
      <w:pPr>
        <w:pStyle w:val="SL-FlLftSgl"/>
      </w:pPr>
    </w:p>
    <w:p w14:paraId="4F6B6C2C" w14:textId="77777777" w:rsidR="00FD28D1" w:rsidRDefault="00FD28D1" w:rsidP="00FD28D1">
      <w:pPr>
        <w:pStyle w:val="SL-FlLftSgl"/>
      </w:pPr>
    </w:p>
    <w:p w14:paraId="0E79BDEC" w14:textId="5358C012" w:rsidR="006039A1" w:rsidRPr="00D3643C" w:rsidRDefault="00890911" w:rsidP="006039A1">
      <w:pPr>
        <w:pStyle w:val="ST-Subtitle-Survey"/>
        <w:outlineLvl w:val="0"/>
      </w:pPr>
      <w:r>
        <w:t>Your Health and Wellbeing</w:t>
      </w:r>
    </w:p>
    <w:p w14:paraId="46569E03" w14:textId="2BC0F78D" w:rsidR="00437FC3" w:rsidRPr="00CB4081" w:rsidRDefault="00536365" w:rsidP="00FD28D1">
      <w:pPr>
        <w:pStyle w:val="Q1-Survey-Question"/>
      </w:pPr>
      <w:r w:rsidRPr="00CB4081">
        <w:rPr>
          <w:b/>
        </w:rPr>
        <w:t>2</w:t>
      </w:r>
      <w:r>
        <w:rPr>
          <w:b/>
        </w:rPr>
        <w:t>7</w:t>
      </w:r>
      <w:r w:rsidR="00437FC3" w:rsidRPr="00CB4081">
        <w:rPr>
          <w:b/>
        </w:rPr>
        <w:t>.</w:t>
      </w:r>
      <w:r w:rsidR="00437FC3" w:rsidRPr="00CB4081">
        <w:rPr>
          <w:b/>
        </w:rPr>
        <w:tab/>
      </w:r>
      <w:r w:rsidR="00F23CF9" w:rsidRPr="00EA2DD0">
        <w:t>In the last 6 months, did you get any mental health services to help you with alcohol use or drug use?</w:t>
      </w:r>
    </w:p>
    <w:p w14:paraId="5E1875E2" w14:textId="77777777" w:rsidR="00F23CF9" w:rsidRPr="00CB4081" w:rsidRDefault="00F23CF9" w:rsidP="00F23CF9">
      <w:pPr>
        <w:pStyle w:val="A1-Survey1DigitRespOptBox"/>
      </w:pPr>
      <w:r w:rsidRPr="00CB4081">
        <w:rPr>
          <w:vertAlign w:val="superscript"/>
        </w:rPr>
        <w:t>1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Yes</w:t>
      </w:r>
    </w:p>
    <w:p w14:paraId="6B6F5124" w14:textId="40F83694" w:rsidR="00F23CF9" w:rsidRDefault="00F23CF9" w:rsidP="00F23CF9">
      <w:pPr>
        <w:pStyle w:val="A1-Survey1DigitRespOptBox"/>
      </w:pPr>
      <w:r w:rsidRPr="00CB4081">
        <w:rPr>
          <w:vertAlign w:val="superscript"/>
        </w:rPr>
        <w:t>2</w:t>
      </w:r>
      <w:r w:rsidRPr="00CB4081">
        <w:rPr>
          <w:szCs w:val="24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  <w:t>No</w:t>
      </w:r>
    </w:p>
    <w:p w14:paraId="0D52A30F" w14:textId="36464161" w:rsidR="007B6413" w:rsidRDefault="007B6413" w:rsidP="00FD28D1">
      <w:pPr>
        <w:pStyle w:val="BQ-BeforeQuestion-6ptAfter"/>
      </w:pPr>
    </w:p>
    <w:p w14:paraId="7CC9E8BB" w14:textId="17EE7EDF" w:rsidR="007B6413" w:rsidRDefault="00536365" w:rsidP="007B6413">
      <w:pPr>
        <w:pStyle w:val="Q1-Survey-Question"/>
      </w:pPr>
      <w:r w:rsidRPr="00A90867">
        <w:rPr>
          <w:b/>
        </w:rPr>
        <w:t>2</w:t>
      </w:r>
      <w:r>
        <w:rPr>
          <w:b/>
        </w:rPr>
        <w:t>8</w:t>
      </w:r>
      <w:r w:rsidR="007B6413" w:rsidRPr="00A90867">
        <w:rPr>
          <w:b/>
        </w:rPr>
        <w:t>.</w:t>
      </w:r>
      <w:r w:rsidR="007B6413">
        <w:tab/>
        <w:t>In general, how would you rate your overall health?</w:t>
      </w:r>
    </w:p>
    <w:p w14:paraId="68F244B1" w14:textId="77777777" w:rsidR="007B6413" w:rsidRDefault="007B6413" w:rsidP="00FD28D1">
      <w:pPr>
        <w:pStyle w:val="A1-Survey1DigitRespOptBox"/>
      </w:pPr>
      <w:r>
        <w:rPr>
          <w:vertAlign w:val="superscript"/>
        </w:rPr>
        <w:t>1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6959B7">
        <w:fldChar w:fldCharType="separate"/>
      </w:r>
      <w:r w:rsidRPr="00DD5636">
        <w:fldChar w:fldCharType="end"/>
      </w:r>
      <w:r>
        <w:rPr>
          <w:sz w:val="32"/>
        </w:rPr>
        <w:tab/>
      </w:r>
      <w:r w:rsidRPr="00FD28D1">
        <w:t>Excellent</w:t>
      </w:r>
    </w:p>
    <w:p w14:paraId="314236C2" w14:textId="77777777" w:rsidR="007B6413" w:rsidRDefault="007B6413" w:rsidP="00FD28D1">
      <w:pPr>
        <w:pStyle w:val="A1-Survey1DigitRespOptBox"/>
      </w:pPr>
      <w:r>
        <w:rPr>
          <w:vertAlign w:val="superscript"/>
        </w:rPr>
        <w:t>2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6959B7">
        <w:fldChar w:fldCharType="separate"/>
      </w:r>
      <w:r w:rsidRPr="00DD5636">
        <w:fldChar w:fldCharType="end"/>
      </w:r>
      <w:r>
        <w:rPr>
          <w:sz w:val="32"/>
        </w:rPr>
        <w:tab/>
      </w:r>
      <w:r>
        <w:t>Very good</w:t>
      </w:r>
    </w:p>
    <w:p w14:paraId="543B7F00" w14:textId="77777777" w:rsidR="007B6413" w:rsidRDefault="007B6413" w:rsidP="00FD28D1">
      <w:pPr>
        <w:pStyle w:val="A1-Survey1DigitRespOptBox"/>
      </w:pPr>
      <w:r>
        <w:rPr>
          <w:vertAlign w:val="superscript"/>
        </w:rPr>
        <w:t>3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6959B7">
        <w:fldChar w:fldCharType="separate"/>
      </w:r>
      <w:r w:rsidRPr="00DD5636">
        <w:fldChar w:fldCharType="end"/>
      </w:r>
      <w:r>
        <w:rPr>
          <w:sz w:val="32"/>
        </w:rPr>
        <w:tab/>
      </w:r>
      <w:r>
        <w:t>Good</w:t>
      </w:r>
    </w:p>
    <w:p w14:paraId="09840AA1" w14:textId="77777777" w:rsidR="007B6413" w:rsidRDefault="007B6413" w:rsidP="00FD28D1">
      <w:pPr>
        <w:pStyle w:val="A1-Survey1DigitRespOptBox"/>
      </w:pPr>
      <w:r>
        <w:rPr>
          <w:vertAlign w:val="superscript"/>
        </w:rPr>
        <w:t>4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6959B7">
        <w:fldChar w:fldCharType="separate"/>
      </w:r>
      <w:r w:rsidRPr="00DD5636">
        <w:fldChar w:fldCharType="end"/>
      </w:r>
      <w:r>
        <w:rPr>
          <w:sz w:val="32"/>
        </w:rPr>
        <w:tab/>
      </w:r>
      <w:r>
        <w:t>Fair</w:t>
      </w:r>
    </w:p>
    <w:p w14:paraId="29987DFC" w14:textId="6FA414FE" w:rsidR="007B6413" w:rsidRDefault="007B6413" w:rsidP="00FD28D1">
      <w:pPr>
        <w:pStyle w:val="A1-Survey1DigitRespOptBox"/>
      </w:pPr>
      <w:r>
        <w:rPr>
          <w:vertAlign w:val="superscript"/>
        </w:rPr>
        <w:t>5</w:t>
      </w:r>
      <w:r w:rsidRPr="00DD5636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instrText xml:space="preserve"> FORMCHECKBOX </w:instrText>
      </w:r>
      <w:r w:rsidR="006959B7">
        <w:fldChar w:fldCharType="separate"/>
      </w:r>
      <w:r w:rsidRPr="00DD5636">
        <w:fldChar w:fldCharType="end"/>
      </w:r>
      <w:r>
        <w:rPr>
          <w:sz w:val="32"/>
        </w:rPr>
        <w:tab/>
      </w:r>
      <w:r>
        <w:t>Poor</w:t>
      </w:r>
    </w:p>
    <w:p w14:paraId="04C64BB7" w14:textId="46534D46" w:rsidR="007B6413" w:rsidRDefault="007B6413" w:rsidP="00FD28D1">
      <w:pPr>
        <w:pStyle w:val="BQ-BeforeQuestion-6ptAfter"/>
      </w:pPr>
    </w:p>
    <w:p w14:paraId="13465E0B" w14:textId="2D112BAF" w:rsidR="007B6413" w:rsidRDefault="00536365" w:rsidP="007B6413">
      <w:pPr>
        <w:pStyle w:val="Q1-Survey-Question"/>
      </w:pPr>
      <w:r>
        <w:rPr>
          <w:b/>
        </w:rPr>
        <w:t>29</w:t>
      </w:r>
      <w:r w:rsidR="007B6413" w:rsidRPr="00A90867">
        <w:rPr>
          <w:b/>
        </w:rPr>
        <w:t>.</w:t>
      </w:r>
      <w:r w:rsidR="007B6413">
        <w:tab/>
      </w:r>
      <w:bookmarkStart w:id="11" w:name="_Hlk150201903"/>
      <w:r w:rsidR="007B6413">
        <w:t xml:space="preserve">In general, how would you rate your overall </w:t>
      </w:r>
      <w:r w:rsidR="006600F3" w:rsidRPr="00BB1A68">
        <w:rPr>
          <w:b/>
          <w:bCs/>
        </w:rPr>
        <w:t xml:space="preserve">mental or </w:t>
      </w:r>
      <w:r w:rsidR="007B6413" w:rsidRPr="00BB1A68">
        <w:rPr>
          <w:b/>
          <w:bCs/>
        </w:rPr>
        <w:t>emotional</w:t>
      </w:r>
      <w:r w:rsidR="007B6413" w:rsidRPr="007B6413">
        <w:rPr>
          <w:bCs/>
        </w:rPr>
        <w:t xml:space="preserve"> </w:t>
      </w:r>
      <w:r w:rsidR="007B6413">
        <w:t>health?</w:t>
      </w:r>
      <w:bookmarkEnd w:id="11"/>
    </w:p>
    <w:p w14:paraId="0D928E89" w14:textId="77777777" w:rsidR="007B6413" w:rsidRPr="00FD28D1" w:rsidRDefault="007B6413" w:rsidP="00FD28D1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Pr="00FD28D1">
        <w:t>Excellent</w:t>
      </w:r>
    </w:p>
    <w:p w14:paraId="4A72DCA2" w14:textId="77777777" w:rsidR="007B6413" w:rsidRPr="00FD28D1" w:rsidRDefault="007B6413" w:rsidP="00FD28D1">
      <w:pPr>
        <w:pStyle w:val="A1-Survey1DigitRespOptBox"/>
      </w:pPr>
      <w:r w:rsidRPr="00FD28D1">
        <w:rPr>
          <w:vertAlign w:val="superscript"/>
        </w:rPr>
        <w:t>2</w:t>
      </w:r>
      <w:r w:rsidRPr="00FD28D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8D1">
        <w:instrText xml:space="preserve"> FORMCHECKBOX </w:instrText>
      </w:r>
      <w:r w:rsidR="006959B7">
        <w:fldChar w:fldCharType="separate"/>
      </w:r>
      <w:r w:rsidRPr="00FD28D1">
        <w:fldChar w:fldCharType="end"/>
      </w:r>
      <w:r w:rsidRPr="00FD28D1">
        <w:tab/>
        <w:t>Very good</w:t>
      </w:r>
    </w:p>
    <w:p w14:paraId="33871BE7" w14:textId="77777777" w:rsidR="007B6413" w:rsidRPr="00FD28D1" w:rsidRDefault="007B6413" w:rsidP="00FD28D1">
      <w:pPr>
        <w:pStyle w:val="A1-Survey1DigitRespOptBox"/>
      </w:pPr>
      <w:r w:rsidRPr="00FD28D1">
        <w:rPr>
          <w:vertAlign w:val="superscript"/>
        </w:rPr>
        <w:t>3</w:t>
      </w:r>
      <w:r w:rsidRPr="00FD28D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8D1">
        <w:instrText xml:space="preserve"> FORMCHECKBOX </w:instrText>
      </w:r>
      <w:r w:rsidR="006959B7">
        <w:fldChar w:fldCharType="separate"/>
      </w:r>
      <w:r w:rsidRPr="00FD28D1">
        <w:fldChar w:fldCharType="end"/>
      </w:r>
      <w:r w:rsidRPr="00FD28D1">
        <w:tab/>
        <w:t>Good</w:t>
      </w:r>
    </w:p>
    <w:p w14:paraId="614639B8" w14:textId="77777777" w:rsidR="007B6413" w:rsidRPr="00FD28D1" w:rsidRDefault="007B6413" w:rsidP="00FD28D1">
      <w:pPr>
        <w:pStyle w:val="A1-Survey1DigitRespOptBox"/>
      </w:pPr>
      <w:r w:rsidRPr="00FD28D1">
        <w:rPr>
          <w:vertAlign w:val="superscript"/>
        </w:rPr>
        <w:t>4</w:t>
      </w:r>
      <w:r w:rsidRPr="00FD28D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8D1">
        <w:instrText xml:space="preserve"> FORMCHECKBOX </w:instrText>
      </w:r>
      <w:r w:rsidR="006959B7">
        <w:fldChar w:fldCharType="separate"/>
      </w:r>
      <w:r w:rsidRPr="00FD28D1">
        <w:fldChar w:fldCharType="end"/>
      </w:r>
      <w:r w:rsidRPr="00FD28D1">
        <w:tab/>
        <w:t>Fair</w:t>
      </w:r>
    </w:p>
    <w:p w14:paraId="70FCAF0D" w14:textId="0AE43DD5" w:rsidR="007B6413" w:rsidRDefault="007B6413" w:rsidP="00FD28D1">
      <w:pPr>
        <w:pStyle w:val="A1-Survey1DigitRespOptBox"/>
      </w:pPr>
      <w:r w:rsidRPr="00FD28D1">
        <w:rPr>
          <w:vertAlign w:val="superscript"/>
        </w:rPr>
        <w:t>5</w:t>
      </w:r>
      <w:r w:rsidRPr="00FD28D1"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FD28D1">
        <w:instrText xml:space="preserve"> FORMCHECKBOX </w:instrText>
      </w:r>
      <w:r w:rsidR="006959B7">
        <w:fldChar w:fldCharType="separate"/>
      </w:r>
      <w:r w:rsidRPr="00FD28D1">
        <w:fldChar w:fldCharType="end"/>
      </w:r>
      <w:r w:rsidRPr="00FD28D1">
        <w:tab/>
        <w:t>P</w:t>
      </w:r>
      <w:r>
        <w:t>oor</w:t>
      </w:r>
    </w:p>
    <w:p w14:paraId="23D06675" w14:textId="77777777" w:rsidR="00FD28D1" w:rsidRDefault="00FD28D1" w:rsidP="00FD28D1">
      <w:pPr>
        <w:pStyle w:val="SL-FlLftSgl"/>
      </w:pPr>
    </w:p>
    <w:p w14:paraId="782354E2" w14:textId="202424BE" w:rsidR="000C36B4" w:rsidRDefault="000C36B4" w:rsidP="000C36B4">
      <w:pPr>
        <w:pStyle w:val="ST-Subtitle-Survey"/>
        <w:outlineLvl w:val="0"/>
      </w:pPr>
      <w:r>
        <w:t>About You</w:t>
      </w:r>
    </w:p>
    <w:p w14:paraId="252F279B" w14:textId="3252225C" w:rsidR="000C36B4" w:rsidRDefault="00536365" w:rsidP="000C36B4">
      <w:pPr>
        <w:pStyle w:val="Q1-Survey-Question"/>
      </w:pPr>
      <w:r>
        <w:rPr>
          <w:b/>
        </w:rPr>
        <w:t>30</w:t>
      </w:r>
      <w:r w:rsidR="000C36B4" w:rsidRPr="00A90867">
        <w:rPr>
          <w:b/>
        </w:rPr>
        <w:t>.</w:t>
      </w:r>
      <w:r w:rsidR="000C36B4">
        <w:tab/>
        <w:t>What is your age?</w:t>
      </w:r>
    </w:p>
    <w:p w14:paraId="1D0F2D64" w14:textId="77777777" w:rsidR="000C36B4" w:rsidRDefault="000C36B4" w:rsidP="00FD28D1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18 to 24</w:t>
      </w:r>
    </w:p>
    <w:p w14:paraId="6A4D2520" w14:textId="77777777" w:rsidR="000C36B4" w:rsidRDefault="000C36B4" w:rsidP="00FD28D1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25 to 34</w:t>
      </w:r>
    </w:p>
    <w:p w14:paraId="2C9627A0" w14:textId="77777777" w:rsidR="000C36B4" w:rsidRDefault="000C36B4" w:rsidP="00FD28D1">
      <w:pPr>
        <w:pStyle w:val="A1-Survey1DigitRespOptBox"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35 to 44</w:t>
      </w:r>
    </w:p>
    <w:p w14:paraId="177AE74A" w14:textId="77777777" w:rsidR="000C36B4" w:rsidRDefault="000C36B4" w:rsidP="00FD28D1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45 to 54</w:t>
      </w:r>
    </w:p>
    <w:p w14:paraId="6107C445" w14:textId="77777777" w:rsidR="000C36B4" w:rsidRDefault="000C36B4" w:rsidP="00FD28D1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55 to 64</w:t>
      </w:r>
    </w:p>
    <w:p w14:paraId="0201625D" w14:textId="77777777" w:rsidR="000C36B4" w:rsidRDefault="000C36B4" w:rsidP="00FD28D1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65 to 74</w:t>
      </w:r>
    </w:p>
    <w:p w14:paraId="0A272E5B" w14:textId="77777777" w:rsidR="000C36B4" w:rsidRDefault="000C36B4" w:rsidP="000C36B4">
      <w:pPr>
        <w:pStyle w:val="A1-Survey1DigitRespOptBox"/>
      </w:pPr>
      <w:r>
        <w:rPr>
          <w:vertAlign w:val="superscript"/>
        </w:rPr>
        <w:t>7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75 or older</w:t>
      </w:r>
    </w:p>
    <w:p w14:paraId="1C29FEC1" w14:textId="77777777" w:rsidR="000C36B4" w:rsidRDefault="000C36B4" w:rsidP="000C36B4">
      <w:pPr>
        <w:pStyle w:val="BQ-BeforeQuestion-6ptAfter"/>
      </w:pPr>
    </w:p>
    <w:p w14:paraId="121EE43C" w14:textId="67FAAE23" w:rsidR="000C36B4" w:rsidRDefault="00536365" w:rsidP="000C36B4">
      <w:pPr>
        <w:pStyle w:val="Q1-Survey-Question"/>
      </w:pPr>
      <w:r>
        <w:rPr>
          <w:b/>
        </w:rPr>
        <w:t>31</w:t>
      </w:r>
      <w:r w:rsidR="000C36B4" w:rsidRPr="00A90867">
        <w:rPr>
          <w:b/>
        </w:rPr>
        <w:t>.</w:t>
      </w:r>
      <w:r w:rsidR="000C36B4">
        <w:tab/>
      </w:r>
      <w:r w:rsidR="00C50E2C">
        <w:t>What sex were you assigned at birth, for example</w:t>
      </w:r>
      <w:r w:rsidR="00D15B1A">
        <w:t>, on your birth certificate</w:t>
      </w:r>
      <w:r w:rsidR="000C36B4">
        <w:t>?</w:t>
      </w:r>
    </w:p>
    <w:p w14:paraId="462689E1" w14:textId="16F75440" w:rsidR="000C36B4" w:rsidRDefault="000C36B4" w:rsidP="00FD28D1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>Female</w:t>
      </w:r>
    </w:p>
    <w:p w14:paraId="4F846826" w14:textId="2967E56E" w:rsidR="000C36B4" w:rsidRDefault="000C36B4" w:rsidP="000C36B4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>Male</w:t>
      </w:r>
    </w:p>
    <w:p w14:paraId="4FAC6EE0" w14:textId="77777777" w:rsidR="00C50E2C" w:rsidRDefault="00C50E2C" w:rsidP="00C50E2C">
      <w:pPr>
        <w:pStyle w:val="BQ-BeforeQuestion-6ptAfter"/>
      </w:pPr>
    </w:p>
    <w:p w14:paraId="25267200" w14:textId="250BCD65" w:rsidR="00C50E2C" w:rsidRDefault="00C50E2C" w:rsidP="00C50E2C">
      <w:pPr>
        <w:pStyle w:val="Q1-Survey-Question"/>
      </w:pPr>
      <w:r>
        <w:rPr>
          <w:b/>
        </w:rPr>
        <w:t>3</w:t>
      </w:r>
      <w:r w:rsidR="00536365">
        <w:rPr>
          <w:b/>
        </w:rPr>
        <w:t>2</w:t>
      </w:r>
      <w:r w:rsidRPr="00A90867">
        <w:rPr>
          <w:b/>
        </w:rPr>
        <w:t>.</w:t>
      </w:r>
      <w:r>
        <w:tab/>
      </w:r>
      <w:r w:rsidR="00D15B1A">
        <w:t>What is your current gender</w:t>
      </w:r>
      <w:r>
        <w:t>?</w:t>
      </w:r>
      <w:r w:rsidR="00D15B1A">
        <w:t xml:space="preserve"> Mark one or more.</w:t>
      </w:r>
    </w:p>
    <w:p w14:paraId="4EF02FAF" w14:textId="1E10349B" w:rsidR="00C50E2C" w:rsidRDefault="00C50E2C" w:rsidP="00FD28D1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D15B1A">
        <w:t>Female</w:t>
      </w:r>
    </w:p>
    <w:p w14:paraId="6F622390" w14:textId="76830B67" w:rsidR="00C50E2C" w:rsidRDefault="00C50E2C" w:rsidP="00C50E2C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D15B1A">
        <w:t>Male</w:t>
      </w:r>
    </w:p>
    <w:p w14:paraId="0866573D" w14:textId="77777777" w:rsidR="00D15B1A" w:rsidRDefault="00C50E2C" w:rsidP="00D15B1A">
      <w:pPr>
        <w:pStyle w:val="A1-Survey1DigitRespOptBox"/>
      </w:pPr>
      <w:r>
        <w:rPr>
          <w:vertAlign w:val="superscript"/>
        </w:rPr>
        <w:t>3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proofErr w:type="gramStart"/>
      <w:r w:rsidR="00D15B1A">
        <w:t>Non-binary</w:t>
      </w:r>
      <w:proofErr w:type="gramEnd"/>
    </w:p>
    <w:p w14:paraId="592D6932" w14:textId="7756A6F3" w:rsidR="00D15B1A" w:rsidRPr="00CB4081" w:rsidRDefault="00D15B1A" w:rsidP="00D15B1A">
      <w:pPr>
        <w:pStyle w:val="A1-Survey1DigitRespOptBox"/>
      </w:pPr>
      <w:r>
        <w:rPr>
          <w:vertAlign w:val="superscript"/>
        </w:rPr>
        <w:t>4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 xml:space="preserve">I use a different </w:t>
      </w:r>
      <w:proofErr w:type="gramStart"/>
      <w:r>
        <w:t>term</w:t>
      </w:r>
      <w:proofErr w:type="gramEnd"/>
    </w:p>
    <w:p w14:paraId="55340E38" w14:textId="491261F8" w:rsidR="007B6413" w:rsidRDefault="007B6413" w:rsidP="00FD28D1">
      <w:pPr>
        <w:pStyle w:val="BQ-BeforeQuestion-6ptAfter"/>
      </w:pPr>
    </w:p>
    <w:p w14:paraId="21A6CF19" w14:textId="6C57F9FE" w:rsidR="000C36B4" w:rsidRDefault="007B6413" w:rsidP="000C36B4">
      <w:pPr>
        <w:pStyle w:val="Q1-Survey-Question"/>
      </w:pPr>
      <w:r>
        <w:rPr>
          <w:b/>
        </w:rPr>
        <w:t>33</w:t>
      </w:r>
      <w:r w:rsidR="000C36B4" w:rsidRPr="00A90867">
        <w:rPr>
          <w:b/>
        </w:rPr>
        <w:t>.</w:t>
      </w:r>
      <w:r w:rsidR="000C36B4">
        <w:tab/>
        <w:t>What is the highest grade or level of school that you have completed?</w:t>
      </w:r>
    </w:p>
    <w:p w14:paraId="1763A975" w14:textId="77777777" w:rsidR="000C36B4" w:rsidRDefault="000C36B4" w:rsidP="00FD28D1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8</w:t>
      </w:r>
      <w:r w:rsidRPr="00DD5636">
        <w:rPr>
          <w:szCs w:val="24"/>
        </w:rPr>
        <w:t>th</w:t>
      </w:r>
      <w:r>
        <w:t xml:space="preserve"> grade or less</w:t>
      </w:r>
    </w:p>
    <w:p w14:paraId="6568A9E5" w14:textId="77777777" w:rsidR="000C36B4" w:rsidRDefault="000C36B4" w:rsidP="00FD28D1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Some high school, but did not </w:t>
      </w:r>
      <w:proofErr w:type="gramStart"/>
      <w:r>
        <w:t>graduate</w:t>
      </w:r>
      <w:proofErr w:type="gramEnd"/>
    </w:p>
    <w:p w14:paraId="7B4A9F76" w14:textId="77777777" w:rsidR="000C36B4" w:rsidRDefault="000C36B4" w:rsidP="00FD28D1">
      <w:pPr>
        <w:pStyle w:val="A1-Survey1DigitRespOptBox"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High school graduate or GED</w:t>
      </w:r>
    </w:p>
    <w:p w14:paraId="78D479EF" w14:textId="77777777" w:rsidR="000C36B4" w:rsidRDefault="000C36B4" w:rsidP="00FD28D1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Some college or 2-year degree</w:t>
      </w:r>
    </w:p>
    <w:p w14:paraId="0A56C0A3" w14:textId="77777777" w:rsidR="000C36B4" w:rsidRDefault="000C36B4" w:rsidP="00FD28D1">
      <w:pPr>
        <w:pStyle w:val="A1-Survey1DigitRespOptBox"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4-year college graduate</w:t>
      </w:r>
    </w:p>
    <w:p w14:paraId="3D28D59A" w14:textId="77777777" w:rsidR="000C36B4" w:rsidRDefault="000C36B4" w:rsidP="000C36B4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More than 4-year college degree</w:t>
      </w:r>
    </w:p>
    <w:p w14:paraId="62974B1C" w14:textId="77777777" w:rsidR="000C36B4" w:rsidRPr="00FD28D1" w:rsidRDefault="000C36B4" w:rsidP="00FD28D1">
      <w:pPr>
        <w:pStyle w:val="BQ-BeforeQuestion-6ptAfter"/>
      </w:pPr>
    </w:p>
    <w:p w14:paraId="61296D07" w14:textId="5BEDAB53" w:rsidR="000C36B4" w:rsidRDefault="00437FC3" w:rsidP="000C36B4">
      <w:pPr>
        <w:pStyle w:val="Q1-Survey-Question"/>
      </w:pPr>
      <w:r>
        <w:rPr>
          <w:b/>
        </w:rPr>
        <w:t>3</w:t>
      </w:r>
      <w:r w:rsidR="007B6413">
        <w:rPr>
          <w:b/>
        </w:rPr>
        <w:t>4</w:t>
      </w:r>
      <w:r w:rsidR="000C36B4" w:rsidRPr="00A90867">
        <w:rPr>
          <w:b/>
        </w:rPr>
        <w:t>.</w:t>
      </w:r>
      <w:r w:rsidR="000C36B4">
        <w:tab/>
        <w:t>Are you of Hispanic or Latino origin or descent?</w:t>
      </w:r>
    </w:p>
    <w:p w14:paraId="0D48890D" w14:textId="77777777" w:rsidR="000C36B4" w:rsidRDefault="000C36B4" w:rsidP="00FD28D1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Yes, Hispanic or Latino</w:t>
      </w:r>
    </w:p>
    <w:p w14:paraId="32BE7397" w14:textId="77777777" w:rsidR="000C36B4" w:rsidRDefault="000C36B4" w:rsidP="000C36B4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No, not Hispanic or Latino</w:t>
      </w:r>
    </w:p>
    <w:p w14:paraId="4F6546B7" w14:textId="77777777" w:rsidR="000C36B4" w:rsidRDefault="000C36B4" w:rsidP="000C36B4">
      <w:pPr>
        <w:pStyle w:val="BQ-BeforeQuestion-6ptAfter"/>
      </w:pPr>
    </w:p>
    <w:p w14:paraId="74168A27" w14:textId="77777777" w:rsidR="0036181F" w:rsidRDefault="0036181F" w:rsidP="000C36B4">
      <w:pPr>
        <w:pStyle w:val="Q1-Survey-Question"/>
        <w:ind w:right="-144"/>
        <w:rPr>
          <w:b/>
        </w:rPr>
        <w:sectPr w:rsidR="0036181F" w:rsidSect="009C162A">
          <w:headerReference w:type="default" r:id="rId15"/>
          <w:footerReference w:type="default" r:id="rId16"/>
          <w:pgSz w:w="12240" w:h="15840" w:code="1"/>
          <w:pgMar w:top="1440" w:right="1080" w:bottom="1440" w:left="1080" w:header="720" w:footer="576" w:gutter="0"/>
          <w:pgNumType w:start="1"/>
          <w:cols w:num="2" w:space="720"/>
        </w:sectPr>
      </w:pPr>
    </w:p>
    <w:p w14:paraId="7B56B2AB" w14:textId="7048F077" w:rsidR="000C36B4" w:rsidRDefault="00437FC3" w:rsidP="000C36B4">
      <w:pPr>
        <w:pStyle w:val="Q1-Survey-Question"/>
        <w:ind w:right="-144"/>
      </w:pPr>
      <w:r>
        <w:rPr>
          <w:b/>
        </w:rPr>
        <w:lastRenderedPageBreak/>
        <w:t>3</w:t>
      </w:r>
      <w:r w:rsidR="007B6413">
        <w:rPr>
          <w:b/>
        </w:rPr>
        <w:t>5</w:t>
      </w:r>
      <w:r w:rsidR="000C36B4" w:rsidRPr="00A90867">
        <w:rPr>
          <w:b/>
        </w:rPr>
        <w:t>.</w:t>
      </w:r>
      <w:r w:rsidR="000C36B4">
        <w:tab/>
        <w:t xml:space="preserve">What is your race? </w:t>
      </w:r>
      <w:r w:rsidR="007B6413">
        <w:t>Please ma</w:t>
      </w:r>
      <w:r w:rsidR="000C36B4">
        <w:t>rk one or more.</w:t>
      </w:r>
    </w:p>
    <w:p w14:paraId="4811424E" w14:textId="5131B98B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 xml:space="preserve">American Indian or Alaska Native </w:t>
      </w:r>
    </w:p>
    <w:p w14:paraId="592991A9" w14:textId="7BA7FBFC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 xml:space="preserve">Asian </w:t>
      </w:r>
    </w:p>
    <w:p w14:paraId="2AC5ECBE" w14:textId="767AE15D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>Black or African American</w:t>
      </w:r>
    </w:p>
    <w:p w14:paraId="06180187" w14:textId="77777777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Native Hawaiian or Other Pacific Islander</w:t>
      </w:r>
    </w:p>
    <w:p w14:paraId="61FF5CFA" w14:textId="63249F80" w:rsidR="000C36B4" w:rsidRDefault="000C36B4" w:rsidP="000C36B4">
      <w:pPr>
        <w:pStyle w:val="A1-Survey1DigitRespOptBox"/>
        <w:keepNext/>
        <w:keepLines/>
      </w:pPr>
      <w:r>
        <w:rPr>
          <w:vertAlign w:val="superscript"/>
        </w:rPr>
        <w:t>5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 w:rsidR="00C50E2C">
        <w:t>White</w:t>
      </w:r>
    </w:p>
    <w:p w14:paraId="1C9EC0DC" w14:textId="431CB9E1" w:rsidR="000C36B4" w:rsidRDefault="000C36B4" w:rsidP="000C36B4">
      <w:pPr>
        <w:pStyle w:val="A1-Survey1DigitRespOptBox"/>
      </w:pPr>
      <w:r>
        <w:rPr>
          <w:vertAlign w:val="superscript"/>
        </w:rPr>
        <w:t>6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>Other</w:t>
      </w:r>
    </w:p>
    <w:p w14:paraId="4013B605" w14:textId="4F3AAA05" w:rsidR="007B6413" w:rsidRDefault="007B6413" w:rsidP="0036181F">
      <w:pPr>
        <w:pStyle w:val="BQ-BeforeQuestion-6ptAfter"/>
      </w:pPr>
    </w:p>
    <w:p w14:paraId="4CCE7FAE" w14:textId="1A6370A9" w:rsidR="007B6413" w:rsidRDefault="007B6413" w:rsidP="0036181F">
      <w:pPr>
        <w:pStyle w:val="Q1-Survey-Question"/>
        <w:ind w:right="-144"/>
      </w:pPr>
      <w:r>
        <w:rPr>
          <w:b/>
        </w:rPr>
        <w:t>36</w:t>
      </w:r>
      <w:r w:rsidRPr="00A90867">
        <w:rPr>
          <w:b/>
        </w:rPr>
        <w:t>.</w:t>
      </w:r>
      <w:r>
        <w:tab/>
        <w:t xml:space="preserve">Did someone help you complete this survey? </w:t>
      </w:r>
    </w:p>
    <w:p w14:paraId="29050CFB" w14:textId="74534789" w:rsidR="007B6413" w:rsidRDefault="00590CBC" w:rsidP="007B6413">
      <w:pPr>
        <w:pStyle w:val="A1-Survey1DigitRespOptBox"/>
        <w:keepNext/>
        <w:keepLines/>
      </w:pPr>
      <w:r>
        <w:rPr>
          <w:noProof/>
          <w:vertAlign w:val="superscript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9EC42F0" wp14:editId="1E2E4B07">
                <wp:simplePos x="0" y="0"/>
                <wp:positionH relativeFrom="column">
                  <wp:posOffset>1041400</wp:posOffset>
                </wp:positionH>
                <wp:positionV relativeFrom="paragraph">
                  <wp:posOffset>158750</wp:posOffset>
                </wp:positionV>
                <wp:extent cx="1924050" cy="679450"/>
                <wp:effectExtent l="0" t="0" r="0" b="0"/>
                <wp:wrapNone/>
                <wp:docPr id="78023075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4050" cy="67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w14:anchorId="3226F659" id="Rectangle 1" o:spid="_x0000_s1026" style="position:absolute;margin-left:82pt;margin-top:12.5pt;width:151.5pt;height:53.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" filled="f" stroked="f" strokeweight="2pt"/>
            </w:pict>
          </mc:Fallback>
        </mc:AlternateContent>
      </w:r>
      <w:r w:rsidR="007B6413">
        <w:rPr>
          <w:vertAlign w:val="superscript"/>
        </w:rPr>
        <w:t>1</w:t>
      </w:r>
      <w:r w:rsidR="007B6413"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="007B6413"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="007B6413" w:rsidRPr="00DD5636">
        <w:rPr>
          <w:b/>
        </w:rPr>
        <w:fldChar w:fldCharType="end"/>
      </w:r>
      <w:r w:rsidR="007B6413">
        <w:rPr>
          <w:sz w:val="32"/>
        </w:rPr>
        <w:tab/>
      </w:r>
      <w:r w:rsidR="007B6413">
        <w:t>Yes</w:t>
      </w:r>
    </w:p>
    <w:p w14:paraId="57DC8BC0" w14:textId="5C0A3E41" w:rsidR="006B0E64" w:rsidRDefault="007B6413" w:rsidP="006B0E64">
      <w:pPr>
        <w:pStyle w:val="A1-Survey1DigitRespOptBox"/>
        <w:keepNext/>
        <w:keepLines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No </w:t>
      </w:r>
      <w:r w:rsidRPr="00CB4081">
        <w:rPr>
          <w:b/>
          <w:bCs/>
          <w:szCs w:val="24"/>
        </w:rPr>
        <w:sym w:font="Symbol" w:char="F0AE"/>
      </w:r>
      <w:r>
        <w:rPr>
          <w:b/>
          <w:bCs/>
          <w:szCs w:val="24"/>
        </w:rPr>
        <w:t xml:space="preserve"> Thank you. Please return the completed survey in the postage-paid envelope</w:t>
      </w:r>
      <w:bookmarkStart w:id="12" w:name="_Hlk164239309"/>
    </w:p>
    <w:bookmarkEnd w:id="12"/>
    <w:p w14:paraId="6F801BF2" w14:textId="764299E3" w:rsidR="00590CBC" w:rsidRDefault="0036181F" w:rsidP="00590CBC">
      <w:pPr>
        <w:pStyle w:val="Q1-Survey-Question"/>
      </w:pPr>
      <w:r>
        <w:rPr>
          <w:b/>
        </w:rPr>
        <w:br w:type="column"/>
      </w:r>
      <w:r w:rsidR="00590CBC">
        <w:rPr>
          <w:b/>
        </w:rPr>
        <w:t>37</w:t>
      </w:r>
      <w:r w:rsidR="00590CBC" w:rsidRPr="00A90867">
        <w:rPr>
          <w:b/>
        </w:rPr>
        <w:t>.</w:t>
      </w:r>
      <w:r w:rsidR="00590CBC">
        <w:tab/>
        <w:t>How did that person help you? Mark one or more.</w:t>
      </w:r>
    </w:p>
    <w:p w14:paraId="20BD0D20" w14:textId="208E3CC1" w:rsidR="00590CBC" w:rsidRDefault="00590CBC" w:rsidP="0036181F">
      <w:pPr>
        <w:pStyle w:val="A1-Survey1DigitRespOptBox"/>
      </w:pPr>
      <w:r>
        <w:rPr>
          <w:vertAlign w:val="superscript"/>
        </w:rPr>
        <w:t>1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Read the questions to </w:t>
      </w:r>
      <w:proofErr w:type="gramStart"/>
      <w:r>
        <w:t>me</w:t>
      </w:r>
      <w:proofErr w:type="gramEnd"/>
    </w:p>
    <w:p w14:paraId="32D446EB" w14:textId="77777777" w:rsidR="00590CBC" w:rsidRDefault="00590CBC" w:rsidP="0036181F">
      <w:pPr>
        <w:pStyle w:val="A1-Survey1DigitRespOptBox"/>
      </w:pPr>
      <w:r>
        <w:rPr>
          <w:vertAlign w:val="superscript"/>
        </w:rPr>
        <w:t>2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Wrote down the answers I </w:t>
      </w:r>
      <w:proofErr w:type="gramStart"/>
      <w:r>
        <w:t>gave</w:t>
      </w:r>
      <w:proofErr w:type="gramEnd"/>
    </w:p>
    <w:p w14:paraId="64206E02" w14:textId="29BAA468" w:rsidR="00590CBC" w:rsidRDefault="00590CBC" w:rsidP="0036181F">
      <w:pPr>
        <w:pStyle w:val="A1-Survey1DigitRespOptBox"/>
      </w:pPr>
      <w:r>
        <w:rPr>
          <w:vertAlign w:val="superscript"/>
        </w:rPr>
        <w:t>3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Answered the questions for </w:t>
      </w:r>
      <w:proofErr w:type="gramStart"/>
      <w:r>
        <w:t>me</w:t>
      </w:r>
      <w:proofErr w:type="gramEnd"/>
    </w:p>
    <w:p w14:paraId="4B291F90" w14:textId="0EA6841E" w:rsidR="00590CBC" w:rsidRDefault="00590CBC" w:rsidP="0036181F">
      <w:pPr>
        <w:pStyle w:val="A1-Survey1DigitRespOptBox"/>
      </w:pPr>
      <w:r>
        <w:rPr>
          <w:vertAlign w:val="superscript"/>
        </w:rPr>
        <w:t>4</w:t>
      </w:r>
      <w:r w:rsidRPr="00DD5636">
        <w:rPr>
          <w:b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DD5636">
        <w:rPr>
          <w:b/>
        </w:rPr>
        <w:instrText xml:space="preserve"> FORMCHECKBOX </w:instrText>
      </w:r>
      <w:r w:rsidR="006959B7">
        <w:rPr>
          <w:b/>
        </w:rPr>
      </w:r>
      <w:r w:rsidR="006959B7">
        <w:rPr>
          <w:b/>
        </w:rPr>
        <w:fldChar w:fldCharType="separate"/>
      </w:r>
      <w:r w:rsidRPr="00DD5636">
        <w:rPr>
          <w:b/>
        </w:rPr>
        <w:fldChar w:fldCharType="end"/>
      </w:r>
      <w:r>
        <w:rPr>
          <w:sz w:val="32"/>
        </w:rPr>
        <w:tab/>
      </w:r>
      <w:r>
        <w:t xml:space="preserve">Translated the questions into my </w:t>
      </w:r>
      <w:proofErr w:type="gramStart"/>
      <w:r>
        <w:t>language</w:t>
      </w:r>
      <w:proofErr w:type="gramEnd"/>
    </w:p>
    <w:p w14:paraId="3AD78D27" w14:textId="77777777" w:rsidR="005E1A8B" w:rsidRPr="00CB4081" w:rsidRDefault="00590CBC" w:rsidP="005E1A8B">
      <w:pPr>
        <w:pStyle w:val="A1-Survey1DigitRespOptBox"/>
        <w:spacing w:after="80"/>
      </w:pPr>
      <w:r>
        <w:rPr>
          <w:vertAlign w:val="superscript"/>
        </w:rPr>
        <w:t>5</w:t>
      </w:r>
      <w:r w:rsidRPr="00CB4081">
        <w:rPr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B4081">
        <w:rPr>
          <w:szCs w:val="24"/>
        </w:rPr>
        <w:instrText xml:space="preserve"> FORMCHECKBOX </w:instrText>
      </w:r>
      <w:r w:rsidR="006959B7">
        <w:rPr>
          <w:szCs w:val="24"/>
        </w:rPr>
      </w:r>
      <w:r w:rsidR="006959B7">
        <w:rPr>
          <w:szCs w:val="24"/>
        </w:rPr>
        <w:fldChar w:fldCharType="separate"/>
      </w:r>
      <w:r w:rsidRPr="00CB4081">
        <w:rPr>
          <w:szCs w:val="24"/>
        </w:rPr>
        <w:fldChar w:fldCharType="end"/>
      </w:r>
      <w:r w:rsidRPr="00CB4081">
        <w:tab/>
      </w:r>
      <w:r>
        <w:t>Helped in some other way,</w:t>
      </w:r>
      <w:r w:rsidRPr="00EA2DD0">
        <w:t xml:space="preserve"> please </w:t>
      </w:r>
      <w:r>
        <w:t>describe</w:t>
      </w:r>
      <w:r w:rsidRPr="00EA2DD0">
        <w:t>:</w:t>
      </w:r>
    </w:p>
    <w:p w14:paraId="53D20675" w14:textId="77777777" w:rsidR="006B0E64" w:rsidRDefault="006B0E64" w:rsidP="006B0E64">
      <w:pPr>
        <w:pStyle w:val="A1-Survey1DigitRespOptBox"/>
        <w:spacing w:before="0" w:after="160"/>
      </w:pPr>
      <w:bookmarkStart w:id="13" w:name="_Hlk164239405"/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3B4E8D45" w14:textId="77777777" w:rsidR="006B0E64" w:rsidRPr="00CB4081" w:rsidRDefault="006B0E64" w:rsidP="006B0E64">
      <w:pPr>
        <w:pStyle w:val="A1-Survey1DigitRespOptBox"/>
        <w:spacing w:after="160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p w14:paraId="4F8E76F1" w14:textId="77777777" w:rsidR="006B0E64" w:rsidRPr="00CB4081" w:rsidRDefault="006B0E64" w:rsidP="006B0E64">
      <w:pPr>
        <w:pStyle w:val="A1-Survey1DigitRespOptBox"/>
      </w:pPr>
      <w:r>
        <w:tab/>
        <w:t>________</w:t>
      </w:r>
      <w:r w:rsidRPr="00EA2DD0">
        <w:t>_____</w:t>
      </w:r>
      <w:r>
        <w:t>_____</w:t>
      </w:r>
      <w:r w:rsidRPr="00EA2DD0">
        <w:t>____________</w:t>
      </w:r>
    </w:p>
    <w:bookmarkEnd w:id="13"/>
    <w:p w14:paraId="703BAEF0" w14:textId="678D3CD4" w:rsidR="000C36B4" w:rsidRDefault="000C36B4" w:rsidP="00F23CF9">
      <w:pPr>
        <w:pStyle w:val="Q1-Survey-Question"/>
        <w:sectPr w:rsidR="000C36B4" w:rsidSect="00495200">
          <w:headerReference w:type="default" r:id="rId17"/>
          <w:type w:val="continuous"/>
          <w:pgSz w:w="12240" w:h="15840" w:code="1"/>
          <w:pgMar w:top="1440" w:right="1080" w:bottom="1440" w:left="1080" w:header="720" w:footer="576" w:gutter="0"/>
          <w:cols w:num="2" w:space="720"/>
        </w:sectPr>
      </w:pPr>
    </w:p>
    <w:p w14:paraId="37996E45" w14:textId="77777777" w:rsidR="00A804CE" w:rsidRDefault="00A804CE" w:rsidP="000C36B4">
      <w:pPr>
        <w:pStyle w:val="C2-CtrSglSp"/>
        <w:rPr>
          <w:b/>
        </w:rPr>
      </w:pPr>
    </w:p>
    <w:p w14:paraId="604A47E7" w14:textId="77777777" w:rsidR="00A804CE" w:rsidRDefault="00A804CE" w:rsidP="000C36B4">
      <w:pPr>
        <w:pStyle w:val="C2-CtrSglSp"/>
        <w:rPr>
          <w:b/>
        </w:rPr>
      </w:pPr>
    </w:p>
    <w:p w14:paraId="1A8BC854" w14:textId="14281214" w:rsidR="000C36B4" w:rsidRPr="00FD1A4D" w:rsidRDefault="00590CBC" w:rsidP="000C36B4">
      <w:pPr>
        <w:pStyle w:val="C2-CtrSglSp"/>
        <w:rPr>
          <w:b/>
        </w:rPr>
      </w:pPr>
      <w:r>
        <w:rPr>
          <w:b/>
        </w:rPr>
        <w:t>T</w:t>
      </w:r>
      <w:r w:rsidR="00DB0945">
        <w:rPr>
          <w:b/>
        </w:rPr>
        <w:t>hank you.</w:t>
      </w:r>
    </w:p>
    <w:p w14:paraId="7F90EFBD" w14:textId="77777777" w:rsidR="000C36B4" w:rsidRPr="00FD1A4D" w:rsidRDefault="000C36B4" w:rsidP="000C36B4">
      <w:pPr>
        <w:pStyle w:val="C2-CtrSglSp"/>
        <w:rPr>
          <w:b/>
        </w:rPr>
      </w:pPr>
    </w:p>
    <w:p w14:paraId="764A32D2" w14:textId="7BCF5E44" w:rsidR="000C36B4" w:rsidRPr="00FD1A4D" w:rsidRDefault="000C36B4" w:rsidP="000C36B4">
      <w:pPr>
        <w:pStyle w:val="C2-CtrSglSp"/>
        <w:rPr>
          <w:b/>
        </w:rPr>
      </w:pPr>
      <w:r w:rsidRPr="00FD1A4D">
        <w:rPr>
          <w:b/>
        </w:rPr>
        <w:t>Please return the completed survey in the postage-paid envelope</w:t>
      </w:r>
      <w:r w:rsidR="00DB0945">
        <w:rPr>
          <w:b/>
        </w:rPr>
        <w:t>.</w:t>
      </w:r>
    </w:p>
    <w:sectPr w:rsidR="000C36B4" w:rsidRPr="00FD1A4D" w:rsidSect="007264E0">
      <w:headerReference w:type="default" r:id="rId18"/>
      <w:footerReference w:type="default" r:id="rId19"/>
      <w:type w:val="continuous"/>
      <w:pgSz w:w="12240" w:h="15840" w:code="1"/>
      <w:pgMar w:top="1440" w:right="1080" w:bottom="1440" w:left="1080" w:header="720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E36118" w14:textId="77777777" w:rsidR="007264E0" w:rsidRDefault="007264E0">
      <w:r>
        <w:separator/>
      </w:r>
    </w:p>
  </w:endnote>
  <w:endnote w:type="continuationSeparator" w:id="0">
    <w:p w14:paraId="7CEE9BDC" w14:textId="77777777" w:rsidR="007264E0" w:rsidRDefault="00726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@PMingLiU"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2E5FAF" w14:textId="456E3914" w:rsidR="000F7809" w:rsidRDefault="00B629EA" w:rsidP="00587CA9">
    <w:pPr>
      <w:pStyle w:val="Footer"/>
    </w:pPr>
    <w:ins w:id="1" w:author="Lise Rybowski" w:date="2024-03-26T14:30:00Z">
      <w:r>
        <w:t>ADD A PAGE NUMBER STARTING WITH THE FIRST PAGE OF THE SURVEY</w:t>
      </w:r>
    </w:ins>
    <w:r w:rsidR="000F7809">
      <w:tab/>
    </w:r>
    <w:r w:rsidR="000F7809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FB36BF" w14:textId="706AB455" w:rsidR="009C162A" w:rsidRDefault="009C162A" w:rsidP="009C162A">
    <w:pPr>
      <w:pStyle w:val="Footer"/>
    </w:pPr>
    <w: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</w:rPr>
      <w:t>6</w:t>
    </w:r>
    <w:r>
      <w:rPr>
        <w:rStyle w:val="PageNumb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28DB8B" w14:textId="77777777" w:rsidR="000F7809" w:rsidRPr="00356073" w:rsidRDefault="000F7809" w:rsidP="000C3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17EC68" w14:textId="77777777" w:rsidR="007264E0" w:rsidRDefault="007264E0">
      <w:r>
        <w:separator/>
      </w:r>
    </w:p>
  </w:footnote>
  <w:footnote w:type="continuationSeparator" w:id="0">
    <w:p w14:paraId="3B7EE0E3" w14:textId="77777777" w:rsidR="007264E0" w:rsidRDefault="007264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9BF86" w14:textId="69F4EA6E" w:rsidR="000F7809" w:rsidRDefault="000F7809" w:rsidP="00587CA9">
    <w:pPr>
      <w:pStyle w:val="Header"/>
    </w:pPr>
    <w:r>
      <w:t>CAHPS Clinician &amp; Group Visit Adult Survey 4.0 Beta</w:t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A4364" w14:textId="702832D9" w:rsidR="000F7809" w:rsidRDefault="000F7809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0800" behindDoc="0" locked="1" layoutInCell="1" allowOverlap="0" wp14:anchorId="16418205" wp14:editId="14093D4B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8229600"/>
              <wp:effectExtent l="0" t="0" r="38100" b="19050"/>
              <wp:wrapTopAndBottom/>
              <wp:docPr id="4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822960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08F1FFDB" id="Line 2" o:spid="_x0000_s1026" style="position:absolute;z-index:2516608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" o:allowoverlap="f">
              <w10:wrap type="topAndBottom" anchorx="page" anchory="page"/>
              <w10:anchorlock/>
            </v:line>
          </w:pict>
        </mc:Fallback>
      </mc:AlternateContent>
    </w:r>
    <w:r w:rsidR="007E2241">
      <w:t xml:space="preserve">CAHPS </w:t>
    </w:r>
    <w:r w:rsidR="00850143">
      <w:t xml:space="preserve">Outpatient </w:t>
    </w:r>
    <w:r w:rsidR="00B96D77">
      <w:t xml:space="preserve">Mental Health </w:t>
    </w:r>
    <w:r w:rsidR="007E2241">
      <w:t>Care Survey</w:t>
    </w:r>
    <w:r w:rsidR="00B96D77">
      <w:t xml:space="preserve"> </w:t>
    </w:r>
    <w:r w:rsidR="007E2241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F625CD" w14:textId="77777777" w:rsidR="0036181F" w:rsidRDefault="0036181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62848" behindDoc="0" locked="1" layoutInCell="1" allowOverlap="0" wp14:anchorId="6A151524" wp14:editId="3E936B79">
              <wp:simplePos x="0" y="0"/>
              <wp:positionH relativeFrom="page">
                <wp:posOffset>3886200</wp:posOffset>
              </wp:positionH>
              <wp:positionV relativeFrom="page">
                <wp:posOffset>914400</wp:posOffset>
              </wp:positionV>
              <wp:extent cx="0" cy="3017520"/>
              <wp:effectExtent l="0" t="0" r="38100" b="30480"/>
              <wp:wrapTopAndBottom/>
              <wp:docPr id="141668094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30175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line w14:anchorId="766DE4EA" id="Line 2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306pt,1in" to="306pt,30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" o:allowoverlap="f">
              <w10:wrap type="topAndBottom" anchorx="page" anchory="page"/>
              <w10:anchorlock/>
            </v:line>
          </w:pict>
        </mc:Fallback>
      </mc:AlternateContent>
    </w:r>
    <w:r>
      <w:t xml:space="preserve">CAHPS Outpatient Mental Health Care Survey </w:t>
    </w:r>
    <w:r>
      <w:tab/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DA3FED" w14:textId="77777777" w:rsidR="000F7809" w:rsidRPr="00356073" w:rsidRDefault="000F7809" w:rsidP="000C36B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A260A6D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9D58B6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66C40B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CC086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8766C9D2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8F92643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BE6267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2880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170FB7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EB7EDC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1" w15:restartNumberingAfterBreak="0">
    <w:nsid w:val="02D834CF"/>
    <w:multiLevelType w:val="hybridMultilevel"/>
    <w:tmpl w:val="28C8C4C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ED002F3"/>
    <w:multiLevelType w:val="hybridMultilevel"/>
    <w:tmpl w:val="CC9AD5C0"/>
    <w:lvl w:ilvl="0" w:tplc="055E38F0">
      <w:start w:val="1"/>
      <w:numFmt w:val="bullet"/>
      <w:lvlText w:val=""/>
      <w:lvlJc w:val="left"/>
      <w:pPr>
        <w:tabs>
          <w:tab w:val="num" w:pos="1152"/>
        </w:tabs>
        <w:ind w:left="1152" w:hanging="576"/>
      </w:pPr>
      <w:rPr>
        <w:rFonts w:ascii="Wingdings" w:hAnsi="Wingdings" w:hint="default"/>
        <w:sz w:val="1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F0263CC"/>
    <w:multiLevelType w:val="hybridMultilevel"/>
    <w:tmpl w:val="54EC6F48"/>
    <w:lvl w:ilvl="0" w:tplc="75EECFC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b w:val="0"/>
        <w:i w:val="0"/>
        <w:sz w:val="2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07641AF"/>
    <w:multiLevelType w:val="hybridMultilevel"/>
    <w:tmpl w:val="241A745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11E24938"/>
    <w:multiLevelType w:val="hybridMultilevel"/>
    <w:tmpl w:val="4FF4D9C8"/>
    <w:lvl w:ilvl="0" w:tplc="4CAE420C">
      <w:start w:val="1"/>
      <w:numFmt w:val="lowerLetter"/>
      <w:lvlText w:val="%1."/>
      <w:lvlJc w:val="left"/>
      <w:pPr>
        <w:tabs>
          <w:tab w:val="num" w:pos="2880"/>
        </w:tabs>
        <w:ind w:left="2880" w:hanging="576"/>
      </w:pPr>
      <w:rPr>
        <w:rFonts w:ascii="Garamond" w:hAnsi="Garamond" w:hint="default"/>
        <w:b w:val="0"/>
        <w:i w:val="0"/>
        <w:caps w:val="0"/>
        <w:sz w:val="24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1E2B7DBA"/>
    <w:multiLevelType w:val="hybridMultilevel"/>
    <w:tmpl w:val="85B272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7" w15:restartNumberingAfterBreak="0">
    <w:nsid w:val="32495D27"/>
    <w:multiLevelType w:val="singleLevel"/>
    <w:tmpl w:val="6FE2D3D2"/>
    <w:lvl w:ilvl="0">
      <w:start w:val="1"/>
      <w:numFmt w:val="bullet"/>
      <w:lvlText w:val="–"/>
      <w:lvlJc w:val="left"/>
      <w:pPr>
        <w:tabs>
          <w:tab w:val="num" w:pos="1728"/>
        </w:tabs>
        <w:ind w:left="1728" w:hanging="576"/>
      </w:pPr>
      <w:rPr>
        <w:rFonts w:ascii="Garamond" w:hAnsi="Garamond" w:hint="default"/>
        <w:sz w:val="28"/>
        <w:szCs w:val="36"/>
      </w:rPr>
    </w:lvl>
  </w:abstractNum>
  <w:abstractNum w:abstractNumId="18" w15:restartNumberingAfterBreak="0">
    <w:nsid w:val="3AE224ED"/>
    <w:multiLevelType w:val="hybridMultilevel"/>
    <w:tmpl w:val="B902221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272F80"/>
    <w:multiLevelType w:val="hybridMultilevel"/>
    <w:tmpl w:val="AFEC8A46"/>
    <w:lvl w:ilvl="0" w:tplc="FD6CB7E8">
      <w:start w:val="1"/>
      <w:numFmt w:val="decimal"/>
      <w:lvlText w:val="%1."/>
      <w:lvlJc w:val="left"/>
      <w:pPr>
        <w:tabs>
          <w:tab w:val="num" w:pos="2304"/>
        </w:tabs>
        <w:ind w:left="2304" w:hanging="576"/>
      </w:pPr>
      <w:rPr>
        <w:rFonts w:ascii="Garamond" w:hAnsi="Garamond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F810C09"/>
    <w:multiLevelType w:val="multilevel"/>
    <w:tmpl w:val="DD769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A765FAB"/>
    <w:multiLevelType w:val="hybridMultilevel"/>
    <w:tmpl w:val="C1F08886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2" w15:restartNumberingAfterBreak="0">
    <w:nsid w:val="4E0F4E1C"/>
    <w:multiLevelType w:val="hybridMultilevel"/>
    <w:tmpl w:val="A044D72E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9070331"/>
    <w:multiLevelType w:val="hybridMultilevel"/>
    <w:tmpl w:val="1618EF26"/>
    <w:lvl w:ilvl="0" w:tplc="A4106CC2">
      <w:start w:val="1"/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C235A8"/>
    <w:multiLevelType w:val="hybridMultilevel"/>
    <w:tmpl w:val="7B7605AC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25" w15:restartNumberingAfterBreak="0">
    <w:nsid w:val="7A2B16FB"/>
    <w:multiLevelType w:val="hybridMultilevel"/>
    <w:tmpl w:val="BDF8770C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222787175">
    <w:abstractNumId w:val="17"/>
  </w:num>
  <w:num w:numId="2" w16cid:durableId="1997612108">
    <w:abstractNumId w:val="17"/>
  </w:num>
  <w:num w:numId="3" w16cid:durableId="284577678">
    <w:abstractNumId w:val="10"/>
    <w:lvlOverride w:ilvl="0">
      <w:lvl w:ilvl="0">
        <w:start w:val="1"/>
        <w:numFmt w:val="bullet"/>
        <w:lvlText w:val="-"/>
        <w:legacy w:legacy="1" w:legacySpace="0" w:legacyIndent="576"/>
        <w:lvlJc w:val="left"/>
        <w:pPr>
          <w:ind w:left="2304" w:hanging="576"/>
        </w:pPr>
        <w:rPr>
          <w:rFonts w:ascii="Times New Roman" w:hAnsi="Times New Roman" w:hint="default"/>
        </w:rPr>
      </w:lvl>
    </w:lvlOverride>
  </w:num>
  <w:num w:numId="4" w16cid:durableId="36897293">
    <w:abstractNumId w:val="12"/>
  </w:num>
  <w:num w:numId="5" w16cid:durableId="2138983022">
    <w:abstractNumId w:val="17"/>
  </w:num>
  <w:num w:numId="6" w16cid:durableId="731847940">
    <w:abstractNumId w:val="19"/>
  </w:num>
  <w:num w:numId="7" w16cid:durableId="666055590">
    <w:abstractNumId w:val="15"/>
  </w:num>
  <w:num w:numId="8" w16cid:durableId="484130435">
    <w:abstractNumId w:val="12"/>
  </w:num>
  <w:num w:numId="9" w16cid:durableId="1442917522">
    <w:abstractNumId w:val="17"/>
  </w:num>
  <w:num w:numId="10" w16cid:durableId="1921212627">
    <w:abstractNumId w:val="19"/>
  </w:num>
  <w:num w:numId="11" w16cid:durableId="2124838392">
    <w:abstractNumId w:val="15"/>
  </w:num>
  <w:num w:numId="12" w16cid:durableId="1245797189">
    <w:abstractNumId w:val="12"/>
  </w:num>
  <w:num w:numId="13" w16cid:durableId="1289437881">
    <w:abstractNumId w:val="17"/>
  </w:num>
  <w:num w:numId="14" w16cid:durableId="1414160077">
    <w:abstractNumId w:val="19"/>
  </w:num>
  <w:num w:numId="15" w16cid:durableId="534393770">
    <w:abstractNumId w:val="15"/>
  </w:num>
  <w:num w:numId="16" w16cid:durableId="397363602">
    <w:abstractNumId w:val="12"/>
  </w:num>
  <w:num w:numId="17" w16cid:durableId="1816798142">
    <w:abstractNumId w:val="17"/>
  </w:num>
  <w:num w:numId="18" w16cid:durableId="428044293">
    <w:abstractNumId w:val="19"/>
  </w:num>
  <w:num w:numId="19" w16cid:durableId="310869952">
    <w:abstractNumId w:val="15"/>
  </w:num>
  <w:num w:numId="20" w16cid:durableId="1133015437">
    <w:abstractNumId w:val="9"/>
  </w:num>
  <w:num w:numId="21" w16cid:durableId="114758247">
    <w:abstractNumId w:val="7"/>
  </w:num>
  <w:num w:numId="22" w16cid:durableId="209458074">
    <w:abstractNumId w:val="6"/>
  </w:num>
  <w:num w:numId="23" w16cid:durableId="1454714789">
    <w:abstractNumId w:val="5"/>
  </w:num>
  <w:num w:numId="24" w16cid:durableId="1668436000">
    <w:abstractNumId w:val="4"/>
  </w:num>
  <w:num w:numId="25" w16cid:durableId="418061294">
    <w:abstractNumId w:val="8"/>
  </w:num>
  <w:num w:numId="26" w16cid:durableId="457988411">
    <w:abstractNumId w:val="3"/>
  </w:num>
  <w:num w:numId="27" w16cid:durableId="463695120">
    <w:abstractNumId w:val="2"/>
  </w:num>
  <w:num w:numId="28" w16cid:durableId="1011027990">
    <w:abstractNumId w:val="1"/>
  </w:num>
  <w:num w:numId="29" w16cid:durableId="758016377">
    <w:abstractNumId w:val="0"/>
  </w:num>
  <w:num w:numId="30" w16cid:durableId="475532689">
    <w:abstractNumId w:val="11"/>
  </w:num>
  <w:num w:numId="31" w16cid:durableId="1184127067">
    <w:abstractNumId w:val="18"/>
  </w:num>
  <w:num w:numId="32" w16cid:durableId="549223676">
    <w:abstractNumId w:val="23"/>
  </w:num>
  <w:num w:numId="33" w16cid:durableId="774253677">
    <w:abstractNumId w:val="22"/>
  </w:num>
  <w:num w:numId="34" w16cid:durableId="803157995">
    <w:abstractNumId w:val="16"/>
  </w:num>
  <w:num w:numId="35" w16cid:durableId="1492595523">
    <w:abstractNumId w:val="21"/>
  </w:num>
  <w:num w:numId="36" w16cid:durableId="206188240">
    <w:abstractNumId w:val="14"/>
  </w:num>
  <w:num w:numId="37" w16cid:durableId="509832311">
    <w:abstractNumId w:val="25"/>
  </w:num>
  <w:num w:numId="38" w16cid:durableId="29886368">
    <w:abstractNumId w:val="24"/>
  </w:num>
  <w:num w:numId="39" w16cid:durableId="197858339">
    <w:abstractNumId w:val="13"/>
  </w:num>
  <w:num w:numId="40" w16cid:durableId="127863591">
    <w:abstractNumId w:val="2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Lise Rybowski">
    <w15:presenceInfo w15:providerId="Windows Live" w15:userId="6159918735eb1eb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87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04A83"/>
    <w:rsid w:val="00027229"/>
    <w:rsid w:val="00075AE6"/>
    <w:rsid w:val="00084861"/>
    <w:rsid w:val="000B0587"/>
    <w:rsid w:val="000B07A2"/>
    <w:rsid w:val="000B3F08"/>
    <w:rsid w:val="000C01E6"/>
    <w:rsid w:val="000C36B4"/>
    <w:rsid w:val="000E16E4"/>
    <w:rsid w:val="000F7809"/>
    <w:rsid w:val="00105EB0"/>
    <w:rsid w:val="00120466"/>
    <w:rsid w:val="00132079"/>
    <w:rsid w:val="00136FB8"/>
    <w:rsid w:val="00143FF3"/>
    <w:rsid w:val="00155454"/>
    <w:rsid w:val="001A35C7"/>
    <w:rsid w:val="001A3676"/>
    <w:rsid w:val="001B2F90"/>
    <w:rsid w:val="001B360D"/>
    <w:rsid w:val="001B3FE7"/>
    <w:rsid w:val="002D132A"/>
    <w:rsid w:val="002D4D25"/>
    <w:rsid w:val="0032670D"/>
    <w:rsid w:val="00336ECF"/>
    <w:rsid w:val="00344D99"/>
    <w:rsid w:val="0036181F"/>
    <w:rsid w:val="00364E32"/>
    <w:rsid w:val="00370D36"/>
    <w:rsid w:val="0037582C"/>
    <w:rsid w:val="003805AD"/>
    <w:rsid w:val="003B1AB8"/>
    <w:rsid w:val="003C4580"/>
    <w:rsid w:val="003C49A6"/>
    <w:rsid w:val="003F3338"/>
    <w:rsid w:val="00432279"/>
    <w:rsid w:val="00437FC3"/>
    <w:rsid w:val="004905A0"/>
    <w:rsid w:val="00495200"/>
    <w:rsid w:val="004C019B"/>
    <w:rsid w:val="005177DC"/>
    <w:rsid w:val="00536365"/>
    <w:rsid w:val="00587CA9"/>
    <w:rsid w:val="00590CBC"/>
    <w:rsid w:val="00597F1B"/>
    <w:rsid w:val="005A338E"/>
    <w:rsid w:val="005E1A8B"/>
    <w:rsid w:val="006039A1"/>
    <w:rsid w:val="0060518E"/>
    <w:rsid w:val="00613371"/>
    <w:rsid w:val="00654D98"/>
    <w:rsid w:val="006600F3"/>
    <w:rsid w:val="00673080"/>
    <w:rsid w:val="006959B7"/>
    <w:rsid w:val="006B0E64"/>
    <w:rsid w:val="006F4673"/>
    <w:rsid w:val="006F6267"/>
    <w:rsid w:val="00702288"/>
    <w:rsid w:val="007168D9"/>
    <w:rsid w:val="007264E0"/>
    <w:rsid w:val="007355B4"/>
    <w:rsid w:val="00744600"/>
    <w:rsid w:val="00773FB2"/>
    <w:rsid w:val="007B6413"/>
    <w:rsid w:val="007C04B4"/>
    <w:rsid w:val="007D1988"/>
    <w:rsid w:val="007E1540"/>
    <w:rsid w:val="007E2241"/>
    <w:rsid w:val="0080618A"/>
    <w:rsid w:val="008369E7"/>
    <w:rsid w:val="00850143"/>
    <w:rsid w:val="008670D0"/>
    <w:rsid w:val="00890911"/>
    <w:rsid w:val="008E7743"/>
    <w:rsid w:val="00900C35"/>
    <w:rsid w:val="00902BB6"/>
    <w:rsid w:val="00903F22"/>
    <w:rsid w:val="009150BA"/>
    <w:rsid w:val="009202AF"/>
    <w:rsid w:val="00996874"/>
    <w:rsid w:val="009B1758"/>
    <w:rsid w:val="009C162A"/>
    <w:rsid w:val="009C3640"/>
    <w:rsid w:val="009D27C9"/>
    <w:rsid w:val="009F65A6"/>
    <w:rsid w:val="009F7BEE"/>
    <w:rsid w:val="00A22B47"/>
    <w:rsid w:val="00A64619"/>
    <w:rsid w:val="00A804CE"/>
    <w:rsid w:val="00A81DEB"/>
    <w:rsid w:val="00A8326E"/>
    <w:rsid w:val="00AE6690"/>
    <w:rsid w:val="00B26901"/>
    <w:rsid w:val="00B27D19"/>
    <w:rsid w:val="00B629EA"/>
    <w:rsid w:val="00B721F1"/>
    <w:rsid w:val="00B96D77"/>
    <w:rsid w:val="00BB1A68"/>
    <w:rsid w:val="00BC142E"/>
    <w:rsid w:val="00BF67B9"/>
    <w:rsid w:val="00BF74F4"/>
    <w:rsid w:val="00C135B1"/>
    <w:rsid w:val="00C32E7D"/>
    <w:rsid w:val="00C3581E"/>
    <w:rsid w:val="00C375C0"/>
    <w:rsid w:val="00C475AC"/>
    <w:rsid w:val="00C50E2C"/>
    <w:rsid w:val="00C66D1E"/>
    <w:rsid w:val="00C72806"/>
    <w:rsid w:val="00C734DE"/>
    <w:rsid w:val="00C86CEB"/>
    <w:rsid w:val="00CB457E"/>
    <w:rsid w:val="00CB46F6"/>
    <w:rsid w:val="00CD0B83"/>
    <w:rsid w:val="00CD4AE3"/>
    <w:rsid w:val="00D11C5F"/>
    <w:rsid w:val="00D15B1A"/>
    <w:rsid w:val="00D257B6"/>
    <w:rsid w:val="00D62C81"/>
    <w:rsid w:val="00D73F9D"/>
    <w:rsid w:val="00DB0945"/>
    <w:rsid w:val="00DC5CC0"/>
    <w:rsid w:val="00DF0D36"/>
    <w:rsid w:val="00DF3DEB"/>
    <w:rsid w:val="00DF4DE0"/>
    <w:rsid w:val="00E04A83"/>
    <w:rsid w:val="00E05586"/>
    <w:rsid w:val="00E37746"/>
    <w:rsid w:val="00E65ACB"/>
    <w:rsid w:val="00EB0691"/>
    <w:rsid w:val="00ED022B"/>
    <w:rsid w:val="00EE32D2"/>
    <w:rsid w:val="00EE6CBB"/>
    <w:rsid w:val="00EE6F51"/>
    <w:rsid w:val="00EF26BA"/>
    <w:rsid w:val="00EF7A77"/>
    <w:rsid w:val="00F23CF9"/>
    <w:rsid w:val="00F60B4F"/>
    <w:rsid w:val="00F75A9E"/>
    <w:rsid w:val="00F80615"/>
    <w:rsid w:val="00F87738"/>
    <w:rsid w:val="00FA219D"/>
    <w:rsid w:val="00FB3E3C"/>
    <w:rsid w:val="00FB65F5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28C63B"/>
  <w15:docId w15:val="{61DA156E-F573-4C34-83BF-E71FFDF70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1195"/>
      </w:tabs>
      <w:ind w:left="1195" w:hanging="1195"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pPr>
      <w:keepNext/>
      <w:tabs>
        <w:tab w:val="left" w:pos="1195"/>
      </w:tabs>
      <w:ind w:left="1195" w:hanging="1195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pPr>
      <w:keepNext/>
      <w:tabs>
        <w:tab w:val="left" w:pos="1195"/>
      </w:tabs>
      <w:ind w:left="1195" w:hanging="1195"/>
      <w:outlineLvl w:val="2"/>
    </w:pPr>
    <w:rPr>
      <w:rFonts w:ascii="Arial" w:hAnsi="Arial"/>
      <w:b/>
    </w:rPr>
  </w:style>
  <w:style w:type="paragraph" w:styleId="Heading4">
    <w:name w:val="heading 4"/>
    <w:basedOn w:val="Normal"/>
    <w:next w:val="Normal"/>
    <w:qFormat/>
    <w:pPr>
      <w:keepNext/>
      <w:keepLines/>
      <w:spacing w:before="240" w:line="240" w:lineRule="atLeast"/>
      <w:jc w:val="center"/>
      <w:outlineLvl w:val="3"/>
    </w:pPr>
    <w:rPr>
      <w:rFonts w:ascii="Arial" w:hAnsi="Arial"/>
      <w:b/>
    </w:rPr>
  </w:style>
  <w:style w:type="paragraph" w:styleId="Heading5">
    <w:name w:val="heading 5"/>
    <w:basedOn w:val="Normal"/>
    <w:next w:val="Normal"/>
    <w:qFormat/>
    <w:pPr>
      <w:keepLines/>
      <w:spacing w:before="360"/>
      <w:jc w:val="center"/>
      <w:outlineLvl w:val="4"/>
    </w:pPr>
    <w:rPr>
      <w:rFonts w:ascii="Arial" w:hAnsi="Arial"/>
    </w:rPr>
  </w:style>
  <w:style w:type="paragraph" w:styleId="Heading6">
    <w:name w:val="heading 6"/>
    <w:basedOn w:val="Normal"/>
    <w:next w:val="Normal"/>
    <w:qFormat/>
    <w:pPr>
      <w:keepNext/>
      <w:spacing w:before="240" w:line="240" w:lineRule="atLeast"/>
      <w:jc w:val="center"/>
      <w:outlineLvl w:val="5"/>
    </w:pPr>
    <w:rPr>
      <w:rFonts w:ascii="Arial" w:hAnsi="Arial"/>
      <w:b/>
      <w:caps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2-CtrSglSp">
    <w:name w:val="C2-Ctr Sgl Sp"/>
    <w:basedOn w:val="Normal"/>
    <w:uiPriority w:val="99"/>
    <w:pPr>
      <w:keepLines/>
      <w:jc w:val="center"/>
    </w:pPr>
    <w:rPr>
      <w:szCs w:val="24"/>
    </w:rPr>
  </w:style>
  <w:style w:type="paragraph" w:customStyle="1" w:styleId="SL-FlLftSgl">
    <w:name w:val="SL-Fl Lft Sgl"/>
    <w:uiPriority w:val="99"/>
    <w:rPr>
      <w:sz w:val="24"/>
    </w:rPr>
  </w:style>
  <w:style w:type="paragraph" w:customStyle="1" w:styleId="A1-Survey1DigitRespOptBox">
    <w:name w:val="A1-Survey 1 Digit RespOptBox"/>
    <w:basedOn w:val="Normal"/>
    <w:uiPriority w:val="99"/>
    <w:pPr>
      <w:tabs>
        <w:tab w:val="left" w:pos="1008"/>
      </w:tabs>
      <w:spacing w:before="40" w:after="40"/>
      <w:ind w:left="1008" w:hanging="432"/>
    </w:pPr>
  </w:style>
  <w:style w:type="paragraph" w:customStyle="1" w:styleId="A2-Survey2DigitRespOptBox">
    <w:name w:val="A2-Survey 2 Digit RespOptBox"/>
    <w:pPr>
      <w:tabs>
        <w:tab w:val="right" w:pos="1008"/>
      </w:tabs>
      <w:spacing w:before="40" w:after="40"/>
      <w:ind w:left="1080" w:hanging="504"/>
    </w:pPr>
    <w:rPr>
      <w:sz w:val="24"/>
    </w:rPr>
  </w:style>
  <w:style w:type="paragraph" w:customStyle="1" w:styleId="A3-SurveyResponseLine">
    <w:name w:val="A3-Survey Response Line"/>
    <w:uiPriority w:val="99"/>
    <w:pPr>
      <w:tabs>
        <w:tab w:val="right" w:leader="underscore" w:pos="4680"/>
      </w:tabs>
      <w:spacing w:before="120" w:after="120"/>
      <w:ind w:left="576"/>
    </w:pPr>
    <w:rPr>
      <w:sz w:val="24"/>
    </w:rPr>
  </w:style>
  <w:style w:type="paragraph" w:customStyle="1" w:styleId="BQ-BeforeQuestion-6ptAfter">
    <w:name w:val="BQ-BeforeQuestion-6ptAfter"/>
    <w:basedOn w:val="Normal"/>
    <w:uiPriority w:val="99"/>
    <w:pPr>
      <w:spacing w:after="120"/>
    </w:pPr>
    <w:rPr>
      <w:rFonts w:cs="Arial"/>
      <w:szCs w:val="24"/>
    </w:rPr>
  </w:style>
  <w:style w:type="paragraph" w:customStyle="1" w:styleId="CoverPage">
    <w:name w:val="CoverPage"/>
    <w:basedOn w:val="Normal"/>
    <w:uiPriority w:val="99"/>
    <w:rPr>
      <w:rFonts w:ascii="Arial" w:hAnsi="Arial"/>
      <w:szCs w:val="56"/>
    </w:rPr>
  </w:style>
  <w:style w:type="paragraph" w:customStyle="1" w:styleId="DL-DoctorLabel">
    <w:name w:val="DL-DoctorLabel"/>
    <w:basedOn w:val="Normal"/>
    <w:uiPriority w:val="99"/>
    <w:pPr>
      <w:jc w:val="center"/>
    </w:pPr>
    <w:rPr>
      <w:rFonts w:ascii="Arial" w:hAnsi="Arial"/>
      <w:szCs w:val="24"/>
    </w:rPr>
  </w:style>
  <w:style w:type="paragraph" w:styleId="Footer">
    <w:name w:val="footer"/>
    <w:basedOn w:val="Normal"/>
    <w:link w:val="FooterChar"/>
    <w:uiPriority w:val="99"/>
    <w:pPr>
      <w:tabs>
        <w:tab w:val="center" w:pos="5040"/>
        <w:tab w:val="right" w:pos="10080"/>
      </w:tabs>
    </w:pPr>
    <w:rPr>
      <w:rFonts w:ascii="Arial" w:hAnsi="Arial"/>
      <w:sz w:val="20"/>
    </w:rPr>
  </w:style>
  <w:style w:type="paragraph" w:styleId="Header">
    <w:name w:val="header"/>
    <w:basedOn w:val="Normal"/>
    <w:link w:val="HeaderChar"/>
    <w:uiPriority w:val="99"/>
    <w:pPr>
      <w:tabs>
        <w:tab w:val="right" w:pos="10080"/>
      </w:tabs>
    </w:pPr>
    <w:rPr>
      <w:rFonts w:ascii="Arial" w:hAnsi="Arial"/>
      <w:sz w:val="20"/>
    </w:rPr>
  </w:style>
  <w:style w:type="character" w:styleId="Hyperlink">
    <w:name w:val="Hyperlink"/>
    <w:uiPriority w:val="99"/>
    <w:rPr>
      <w:color w:val="0000FF"/>
      <w:u w:val="single"/>
    </w:rPr>
  </w:style>
  <w:style w:type="paragraph" w:customStyle="1" w:styleId="Instructions-Survey">
    <w:name w:val="Instructions-Survey"/>
    <w:basedOn w:val="Normal"/>
    <w:uiPriority w:val="99"/>
    <w:pPr>
      <w:widowControl w:val="0"/>
    </w:pPr>
    <w:rPr>
      <w:rFonts w:ascii="Arial" w:hAnsi="Arial"/>
      <w:szCs w:val="24"/>
    </w:rPr>
  </w:style>
  <w:style w:type="character" w:styleId="PageNumber">
    <w:name w:val="page number"/>
    <w:basedOn w:val="DefaultParagraphFont"/>
  </w:style>
  <w:style w:type="paragraph" w:styleId="BalloonText">
    <w:name w:val="Balloon Text"/>
    <w:basedOn w:val="Normal"/>
    <w:link w:val="BalloonTextChar"/>
    <w:uiPriority w:val="99"/>
    <w:semiHidden/>
    <w:unhideWhenUsed/>
    <w:rsid w:val="003267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32670D"/>
    <w:rPr>
      <w:rFonts w:ascii="Tahoma" w:hAnsi="Tahoma" w:cs="Tahoma"/>
      <w:sz w:val="16"/>
      <w:szCs w:val="16"/>
    </w:rPr>
  </w:style>
  <w:style w:type="paragraph" w:customStyle="1" w:styleId="ST-Subtitle-Survey">
    <w:name w:val="ST-Subtitle-Survey"/>
    <w:basedOn w:val="SL-FlLftSgl"/>
    <w:next w:val="SL-FlLftSgl"/>
    <w:uiPriority w:val="99"/>
    <w:pPr>
      <w:keepNext/>
      <w:keepLines/>
      <w:pBdr>
        <w:top w:val="single" w:sz="4" w:space="1" w:color="auto"/>
        <w:bottom w:val="single" w:sz="4" w:space="1" w:color="auto"/>
      </w:pBdr>
      <w:spacing w:after="240"/>
    </w:pPr>
    <w:rPr>
      <w:rFonts w:ascii="Arial" w:hAnsi="Arial"/>
      <w:b/>
      <w:sz w:val="26"/>
      <w:szCs w:val="26"/>
    </w:rPr>
  </w:style>
  <w:style w:type="paragraph" w:customStyle="1" w:styleId="A0-Survey0DigitRespOptBox">
    <w:name w:val="A0-Survey 0 Digit RespOptBox"/>
    <w:basedOn w:val="A1-Survey1DigitRespOptBox"/>
    <w:uiPriority w:val="99"/>
    <w:pPr>
      <w:tabs>
        <w:tab w:val="clear" w:pos="1008"/>
        <w:tab w:val="left" w:pos="936"/>
      </w:tabs>
      <w:ind w:left="936" w:hanging="360"/>
    </w:pPr>
  </w:style>
  <w:style w:type="paragraph" w:customStyle="1" w:styleId="Q1-Survey-Question">
    <w:name w:val="Q1-Survey-Question"/>
    <w:basedOn w:val="Normal"/>
    <w:uiPriority w:val="99"/>
    <w:pPr>
      <w:keepNext/>
      <w:keepLines/>
      <w:tabs>
        <w:tab w:val="left" w:pos="432"/>
      </w:tabs>
      <w:spacing w:after="180"/>
      <w:ind w:left="432" w:hanging="432"/>
    </w:pPr>
  </w:style>
  <w:style w:type="paragraph" w:styleId="Subtitle">
    <w:name w:val="Subtitle"/>
    <w:basedOn w:val="Normal"/>
    <w:next w:val="Normal"/>
    <w:link w:val="SubtitleChar"/>
    <w:qFormat/>
    <w:rsid w:val="006F4673"/>
    <w:pPr>
      <w:keepNext/>
      <w:spacing w:before="240" w:after="60"/>
      <w:outlineLvl w:val="1"/>
    </w:pPr>
    <w:rPr>
      <w:rFonts w:ascii="Arial" w:hAnsi="Arial" w:cs="Arial"/>
      <w:b/>
      <w:bCs/>
      <w:iCs/>
      <w:color w:val="003300"/>
      <w:szCs w:val="24"/>
    </w:rPr>
  </w:style>
  <w:style w:type="character" w:customStyle="1" w:styleId="SubtitleChar">
    <w:name w:val="Subtitle Char"/>
    <w:basedOn w:val="DefaultParagraphFont"/>
    <w:link w:val="Subtitle"/>
    <w:rsid w:val="006F4673"/>
    <w:rPr>
      <w:rFonts w:ascii="Arial" w:hAnsi="Arial" w:cs="Arial"/>
      <w:b/>
      <w:bCs/>
      <w:iCs/>
      <w:color w:val="00330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locked/>
    <w:rsid w:val="000C36B4"/>
    <w:rPr>
      <w:rFonts w:ascii="Arial" w:hAnsi="Arial"/>
    </w:rPr>
  </w:style>
  <w:style w:type="character" w:customStyle="1" w:styleId="HeaderChar">
    <w:name w:val="Header Char"/>
    <w:basedOn w:val="DefaultParagraphFont"/>
    <w:link w:val="Header"/>
    <w:uiPriority w:val="99"/>
    <w:locked/>
    <w:rsid w:val="000C36B4"/>
    <w:rPr>
      <w:rFonts w:ascii="Arial" w:hAnsi="Arial"/>
    </w:rPr>
  </w:style>
  <w:style w:type="character" w:styleId="CommentReference">
    <w:name w:val="annotation reference"/>
    <w:basedOn w:val="DefaultParagraphFont"/>
    <w:uiPriority w:val="99"/>
    <w:semiHidden/>
    <w:rsid w:val="000C36B4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0C36B4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36B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70D3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70D36"/>
    <w:rPr>
      <w:b/>
      <w:bCs/>
    </w:rPr>
  </w:style>
  <w:style w:type="paragraph" w:styleId="ListParagraph">
    <w:name w:val="List Paragraph"/>
    <w:basedOn w:val="Normal"/>
    <w:uiPriority w:val="34"/>
    <w:qFormat/>
    <w:rsid w:val="009B175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F7809"/>
    <w:rPr>
      <w:color w:val="800080" w:themeColor="followedHyperlink"/>
      <w:u w:val="single"/>
    </w:rPr>
  </w:style>
  <w:style w:type="paragraph" w:styleId="Revision">
    <w:name w:val="Revision"/>
    <w:hidden/>
    <w:uiPriority w:val="99"/>
    <w:semiHidden/>
    <w:rsid w:val="00EF26BA"/>
    <w:rPr>
      <w:sz w:val="24"/>
    </w:rPr>
  </w:style>
  <w:style w:type="paragraph" w:customStyle="1" w:styleId="RESPONSEOPTION">
    <w:name w:val="RESPONSE OPTION"/>
    <w:basedOn w:val="Normal"/>
    <w:link w:val="RESPONSEOPTIONChar"/>
    <w:qFormat/>
    <w:rsid w:val="00CB457E"/>
    <w:pPr>
      <w:keepNext/>
      <w:spacing w:before="40" w:after="40"/>
      <w:ind w:left="1080" w:hanging="360"/>
    </w:pPr>
  </w:style>
  <w:style w:type="character" w:customStyle="1" w:styleId="RESPONSEOPTIONChar">
    <w:name w:val="RESPONSE OPTION Char"/>
    <w:basedOn w:val="DefaultParagraphFont"/>
    <w:link w:val="RESPONSEOPTION"/>
    <w:rsid w:val="00CB457E"/>
    <w:rPr>
      <w:sz w:val="24"/>
    </w:rPr>
  </w:style>
  <w:style w:type="paragraph" w:styleId="NormalWeb">
    <w:name w:val="Normal (Web)"/>
    <w:basedOn w:val="Normal"/>
    <w:uiPriority w:val="99"/>
    <w:semiHidden/>
    <w:unhideWhenUsed/>
    <w:rsid w:val="007E2241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040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microsoft.com/office/2011/relationships/people" Target="people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ahrq.gov/cahps/surveys-guidance/echo/index.htm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Templates\Surve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07D14FA0D25464BB42EBA6EFB4CCBED" ma:contentTypeVersion="15" ma:contentTypeDescription="Create a new document." ma:contentTypeScope="" ma:versionID="0447f716678f1e74567c2e826885c56b">
  <xsd:schema xmlns:xsd="http://www.w3.org/2001/XMLSchema" xmlns:xs="http://www.w3.org/2001/XMLSchema" xmlns:p="http://schemas.microsoft.com/office/2006/metadata/properties" xmlns:ns3="be2d16b0-1700-451e-8725-5b36c9b47b39" xmlns:ns4="92f9b403-479b-4d8c-bbed-72f1b31a4416" targetNamespace="http://schemas.microsoft.com/office/2006/metadata/properties" ma:root="true" ma:fieldsID="61231b2420aa86fa7cd00476436421c6" ns3:_="" ns4:_="">
    <xsd:import namespace="be2d16b0-1700-451e-8725-5b36c9b47b39"/>
    <xsd:import namespace="92f9b403-479b-4d8c-bbed-72f1b31a4416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LengthInSeconds" minOccurs="0"/>
                <xsd:element ref="ns4:_activity" minOccurs="0"/>
                <xsd:element ref="ns4:MediaServiceAutoTags" minOccurs="0"/>
                <xsd:element ref="ns4:MediaServiceObjectDetectorVersion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2d16b0-1700-451e-8725-5b36c9b47b3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f9b403-479b-4d8c-bbed-72f1b31a44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2f9b403-479b-4d8c-bbed-72f1b31a4416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D718DD2-05FA-4906-B943-FB8F6EAE0A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2d16b0-1700-451e-8725-5b36c9b47b39"/>
    <ds:schemaRef ds:uri="92f9b403-479b-4d8c-bbed-72f1b31a441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52A1FD-18BD-4876-A944-6092DDE14D2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6279EC0-E449-45AF-B035-A4AA0E22FF46}">
  <ds:schemaRefs>
    <ds:schemaRef ds:uri="http://schemas.microsoft.com/office/2006/metadata/properties"/>
    <ds:schemaRef ds:uri="92f9b403-479b-4d8c-bbed-72f1b31a4416"/>
    <ds:schemaRef ds:uri="http://www.w3.org/XML/1998/namespace"/>
    <ds:schemaRef ds:uri="http://schemas.microsoft.com/office/2006/documentManagement/types"/>
    <ds:schemaRef ds:uri="http://purl.org/dc/elements/1.1/"/>
    <ds:schemaRef ds:uri="be2d16b0-1700-451e-8725-5b36c9b47b39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4.xml><?xml version="1.0" encoding="utf-8"?>
<ds:datastoreItem xmlns:ds="http://schemas.openxmlformats.org/officeDocument/2006/customXml" ds:itemID="{5DD9D1B6-C025-4672-B2D0-F6BB648782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Survey</Template>
  <TotalTime>0</TotalTime>
  <Pages>6</Pages>
  <Words>1420</Words>
  <Characters>8885</Characters>
  <Application>Microsoft Office Word</Application>
  <DocSecurity>4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CAHPS Outpatient Mental Health Survey English</vt:lpstr>
    </vt:vector>
  </TitlesOfParts>
  <Company>Westat</Company>
  <LinksUpToDate>false</LinksUpToDate>
  <CharactersWithSpaces>10285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CAHPS Outpatient Mental Health Survey English</dc:title>
  <dc:subject>Outpatient Mental Health Survey</dc:subject>
  <dc:creator>AHRQ CAHPS User Network</dc:creator>
  <cp:keywords>Survey, patient experience, outpatient, mental health, English, CAHPS, consumer assessment, healthcare, behavioral health</cp:keywords>
  <cp:lastModifiedBy>Michelle Flanagan</cp:lastModifiedBy>
  <cp:revision>2</cp:revision>
  <cp:lastPrinted>2015-06-18T17:39:00Z</cp:lastPrinted>
  <dcterms:created xsi:type="dcterms:W3CDTF">2024-04-22T16:22:00Z</dcterms:created>
  <dcterms:modified xsi:type="dcterms:W3CDTF">2024-04-22T16:22:00Z</dcterms:modified>
  <cp:category>Survey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0x010100B07D14FA0D25464BB42EBA6EFB4CCBED</vt:lpwstr>
  </property>
</Properties>
</file>